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5C42" w:rsidRPr="005960AA" w:rsidRDefault="00D55C42" w:rsidP="002A260A">
      <w:pPr>
        <w:jc w:val="both"/>
        <w:rPr>
          <w:color w:val="808080"/>
          <w:sz w:val="22"/>
          <w:szCs w:val="22"/>
          <w:lang w:val="en-US"/>
        </w:rPr>
      </w:pPr>
    </w:p>
    <w:tbl>
      <w:tblPr>
        <w:tblW w:w="0" w:type="auto"/>
        <w:tblLayout w:type="fixed"/>
        <w:tblLook w:val="04A0" w:firstRow="1" w:lastRow="0" w:firstColumn="1" w:lastColumn="0" w:noHBand="0" w:noVBand="1"/>
      </w:tblPr>
      <w:tblGrid>
        <w:gridCol w:w="5004"/>
        <w:gridCol w:w="5004"/>
      </w:tblGrid>
      <w:tr w:rsidR="00D55C42" w:rsidRPr="00B7658D" w:rsidTr="000E2A1B">
        <w:trPr>
          <w:trHeight w:val="9306"/>
        </w:trPr>
        <w:tc>
          <w:tcPr>
            <w:tcW w:w="5004" w:type="dxa"/>
          </w:tcPr>
          <w:p w:rsidR="00D55C42" w:rsidRPr="00574290" w:rsidRDefault="00D55C42" w:rsidP="00CF23F6">
            <w:pPr>
              <w:ind w:firstLine="426"/>
              <w:jc w:val="center"/>
              <w:rPr>
                <w:b/>
                <w:sz w:val="22"/>
                <w:szCs w:val="22"/>
              </w:rPr>
            </w:pPr>
            <w:r w:rsidRPr="00CF23F6">
              <w:rPr>
                <w:b/>
                <w:sz w:val="22"/>
                <w:szCs w:val="22"/>
              </w:rPr>
              <w:t xml:space="preserve">К О Н Т </w:t>
            </w:r>
            <w:proofErr w:type="gramStart"/>
            <w:r w:rsidRPr="00CF23F6">
              <w:rPr>
                <w:b/>
                <w:sz w:val="22"/>
                <w:szCs w:val="22"/>
              </w:rPr>
              <w:t>Р</w:t>
            </w:r>
            <w:proofErr w:type="gramEnd"/>
            <w:r w:rsidRPr="00CF23F6">
              <w:rPr>
                <w:b/>
                <w:sz w:val="22"/>
                <w:szCs w:val="22"/>
              </w:rPr>
              <w:t xml:space="preserve"> А К Т №</w:t>
            </w:r>
            <w:r w:rsidR="009C3111" w:rsidRPr="007F60D4">
              <w:rPr>
                <w:b/>
              </w:rPr>
              <w:t xml:space="preserve"> </w:t>
            </w:r>
            <w:r w:rsidR="00373B39">
              <w:rPr>
                <w:b/>
              </w:rPr>
              <w:t>___________</w:t>
            </w:r>
          </w:p>
          <w:p w:rsidR="00D55C42" w:rsidRPr="00CF23F6" w:rsidRDefault="00D55C42" w:rsidP="00CF23F6">
            <w:pPr>
              <w:ind w:firstLine="426"/>
              <w:jc w:val="center"/>
              <w:rPr>
                <w:sz w:val="22"/>
                <w:szCs w:val="22"/>
              </w:rPr>
            </w:pPr>
          </w:p>
          <w:p w:rsidR="00D55C42" w:rsidRPr="00CF23F6" w:rsidRDefault="00D55C42" w:rsidP="00CF23F6">
            <w:pPr>
              <w:jc w:val="both"/>
              <w:rPr>
                <w:sz w:val="22"/>
                <w:szCs w:val="22"/>
              </w:rPr>
            </w:pPr>
            <w:proofErr w:type="spellStart"/>
            <w:r w:rsidRPr="00CF23F6">
              <w:rPr>
                <w:sz w:val="22"/>
                <w:szCs w:val="22"/>
              </w:rPr>
              <w:t>г</w:t>
            </w:r>
            <w:proofErr w:type="gramStart"/>
            <w:r w:rsidRPr="00CF23F6">
              <w:rPr>
                <w:sz w:val="22"/>
                <w:szCs w:val="22"/>
              </w:rPr>
              <w:t>.Б</w:t>
            </w:r>
            <w:proofErr w:type="gramEnd"/>
            <w:r w:rsidRPr="00CF23F6">
              <w:rPr>
                <w:sz w:val="22"/>
                <w:szCs w:val="22"/>
              </w:rPr>
              <w:t>орисов</w:t>
            </w:r>
            <w:proofErr w:type="spellEnd"/>
            <w:r w:rsidRPr="00CF23F6">
              <w:rPr>
                <w:sz w:val="22"/>
                <w:szCs w:val="22"/>
              </w:rPr>
              <w:t xml:space="preserve">   </w:t>
            </w:r>
            <w:r w:rsidR="00904A30">
              <w:rPr>
                <w:sz w:val="22"/>
                <w:szCs w:val="22"/>
              </w:rPr>
              <w:t xml:space="preserve">                        </w:t>
            </w:r>
            <w:r w:rsidR="003A09C9" w:rsidRPr="00AD31FB">
              <w:rPr>
                <w:sz w:val="22"/>
                <w:szCs w:val="22"/>
              </w:rPr>
              <w:t xml:space="preserve">   </w:t>
            </w:r>
            <w:r w:rsidR="00904A30">
              <w:rPr>
                <w:sz w:val="22"/>
                <w:szCs w:val="22"/>
              </w:rPr>
              <w:t xml:space="preserve">   «</w:t>
            </w:r>
            <w:r w:rsidR="00373B39">
              <w:rPr>
                <w:sz w:val="22"/>
                <w:szCs w:val="22"/>
              </w:rPr>
              <w:t>__</w:t>
            </w:r>
            <w:r w:rsidR="00D42067">
              <w:rPr>
                <w:sz w:val="22"/>
                <w:szCs w:val="22"/>
              </w:rPr>
              <w:t xml:space="preserve">» </w:t>
            </w:r>
            <w:r w:rsidR="00373B39">
              <w:rPr>
                <w:sz w:val="22"/>
                <w:szCs w:val="22"/>
              </w:rPr>
              <w:t>_______</w:t>
            </w:r>
            <w:r w:rsidR="0085147B">
              <w:rPr>
                <w:sz w:val="22"/>
                <w:szCs w:val="22"/>
              </w:rPr>
              <w:t xml:space="preserve"> 20</w:t>
            </w:r>
            <w:r w:rsidR="007B57F0">
              <w:rPr>
                <w:sz w:val="22"/>
                <w:szCs w:val="22"/>
              </w:rPr>
              <w:t>2</w:t>
            </w:r>
            <w:r w:rsidR="00716FDD">
              <w:rPr>
                <w:sz w:val="22"/>
                <w:szCs w:val="22"/>
              </w:rPr>
              <w:t>5</w:t>
            </w:r>
            <w:r w:rsidR="003A09C9">
              <w:rPr>
                <w:sz w:val="22"/>
                <w:szCs w:val="22"/>
              </w:rPr>
              <w:t xml:space="preserve"> </w:t>
            </w:r>
            <w:r w:rsidRPr="00CF23F6">
              <w:rPr>
                <w:sz w:val="22"/>
                <w:szCs w:val="22"/>
              </w:rPr>
              <w:t>г.</w:t>
            </w:r>
          </w:p>
          <w:p w:rsidR="00D55C42" w:rsidRPr="00CF23F6" w:rsidRDefault="00D55C42" w:rsidP="00D42067">
            <w:pPr>
              <w:jc w:val="both"/>
              <w:rPr>
                <w:sz w:val="22"/>
                <w:szCs w:val="22"/>
              </w:rPr>
            </w:pPr>
            <w:r w:rsidRPr="00CF23F6">
              <w:rPr>
                <w:sz w:val="22"/>
                <w:szCs w:val="22"/>
              </w:rPr>
              <w:t xml:space="preserve">                                                               </w:t>
            </w:r>
          </w:p>
          <w:p w:rsidR="000B39F0" w:rsidRPr="00105650" w:rsidRDefault="000B39F0" w:rsidP="00C27692">
            <w:pPr>
              <w:jc w:val="both"/>
            </w:pPr>
            <w:proofErr w:type="gramStart"/>
            <w:r w:rsidRPr="00466101">
              <w:rPr>
                <w:sz w:val="22"/>
                <w:szCs w:val="22"/>
              </w:rPr>
              <w:t xml:space="preserve">Компания </w:t>
            </w:r>
            <w:r w:rsidR="00373B39">
              <w:rPr>
                <w:sz w:val="22"/>
                <w:szCs w:val="22"/>
              </w:rPr>
              <w:t>___________________</w:t>
            </w:r>
            <w:r w:rsidRPr="00466101">
              <w:rPr>
                <w:sz w:val="22"/>
                <w:szCs w:val="22"/>
              </w:rPr>
              <w:t>, именуемый в дальнейшем</w:t>
            </w:r>
            <w:r>
              <w:rPr>
                <w:sz w:val="22"/>
                <w:szCs w:val="22"/>
              </w:rPr>
              <w:t xml:space="preserve"> </w:t>
            </w:r>
            <w:r w:rsidRPr="00466101">
              <w:rPr>
                <w:sz w:val="22"/>
                <w:szCs w:val="22"/>
              </w:rPr>
              <w:t>«Продавец», в лице директ</w:t>
            </w:r>
            <w:r w:rsidRPr="00466101">
              <w:rPr>
                <w:sz w:val="22"/>
                <w:szCs w:val="22"/>
              </w:rPr>
              <w:t>о</w:t>
            </w:r>
            <w:r w:rsidRPr="00466101">
              <w:rPr>
                <w:sz w:val="22"/>
                <w:szCs w:val="22"/>
              </w:rPr>
              <w:t>ра</w:t>
            </w:r>
            <w:r w:rsidR="00373B39">
              <w:rPr>
                <w:sz w:val="22"/>
                <w:szCs w:val="22"/>
              </w:rPr>
              <w:t>_________________</w:t>
            </w:r>
            <w:r w:rsidRPr="00466101">
              <w:rPr>
                <w:sz w:val="22"/>
                <w:szCs w:val="22"/>
              </w:rPr>
              <w:t>,</w:t>
            </w:r>
            <w:r>
              <w:rPr>
                <w:sz w:val="22"/>
                <w:szCs w:val="22"/>
              </w:rPr>
              <w:t xml:space="preserve"> </w:t>
            </w:r>
            <w:r w:rsidRPr="00466101">
              <w:rPr>
                <w:sz w:val="22"/>
                <w:szCs w:val="22"/>
              </w:rPr>
              <w:t>действующего на основ</w:t>
            </w:r>
            <w:r w:rsidRPr="00466101">
              <w:rPr>
                <w:sz w:val="22"/>
                <w:szCs w:val="22"/>
              </w:rPr>
              <w:t>а</w:t>
            </w:r>
            <w:r w:rsidRPr="00466101">
              <w:rPr>
                <w:sz w:val="22"/>
                <w:szCs w:val="22"/>
              </w:rPr>
              <w:t>нии Устава</w:t>
            </w:r>
            <w:r w:rsidRPr="00105650">
              <w:rPr>
                <w:sz w:val="22"/>
                <w:szCs w:val="22"/>
              </w:rPr>
              <w:t>, с одной стороны и открытое акци</w:t>
            </w:r>
            <w:r w:rsidRPr="00105650">
              <w:rPr>
                <w:sz w:val="22"/>
                <w:szCs w:val="22"/>
              </w:rPr>
              <w:t>о</w:t>
            </w:r>
            <w:r w:rsidRPr="00105650">
              <w:rPr>
                <w:sz w:val="22"/>
                <w:szCs w:val="22"/>
              </w:rPr>
              <w:t>нерное общество «</w:t>
            </w:r>
            <w:proofErr w:type="spellStart"/>
            <w:r w:rsidRPr="00105650">
              <w:rPr>
                <w:sz w:val="22"/>
                <w:szCs w:val="22"/>
              </w:rPr>
              <w:t>Борисовский</w:t>
            </w:r>
            <w:proofErr w:type="spellEnd"/>
            <w:r w:rsidRPr="00105650">
              <w:rPr>
                <w:sz w:val="22"/>
                <w:szCs w:val="22"/>
              </w:rPr>
              <w:t xml:space="preserve"> завод медици</w:t>
            </w:r>
            <w:r w:rsidRPr="00105650">
              <w:rPr>
                <w:sz w:val="22"/>
                <w:szCs w:val="22"/>
              </w:rPr>
              <w:t>н</w:t>
            </w:r>
            <w:r w:rsidRPr="00105650">
              <w:rPr>
                <w:sz w:val="22"/>
                <w:szCs w:val="22"/>
              </w:rPr>
              <w:t xml:space="preserve">ских препаратов» (сокращенное </w:t>
            </w:r>
            <w:r>
              <w:rPr>
                <w:sz w:val="22"/>
                <w:szCs w:val="22"/>
              </w:rPr>
              <w:t>наименование</w:t>
            </w:r>
            <w:r w:rsidRPr="00105650">
              <w:rPr>
                <w:sz w:val="22"/>
                <w:szCs w:val="22"/>
              </w:rPr>
              <w:t xml:space="preserve"> ОАО «БЗМП») в лице </w:t>
            </w:r>
            <w:r w:rsidRPr="00B054B2">
              <w:rPr>
                <w:sz w:val="22"/>
                <w:szCs w:val="22"/>
              </w:rPr>
              <w:t xml:space="preserve">заместителя генерального директора по </w:t>
            </w:r>
            <w:r w:rsidR="00C27692" w:rsidRPr="00C27692">
              <w:rPr>
                <w:sz w:val="22"/>
                <w:szCs w:val="22"/>
              </w:rPr>
              <w:t>закупкам и</w:t>
            </w:r>
            <w:r w:rsidR="00C27692">
              <w:rPr>
                <w:sz w:val="22"/>
                <w:szCs w:val="22"/>
              </w:rPr>
              <w:t xml:space="preserve"> </w:t>
            </w:r>
            <w:r w:rsidR="00C27692" w:rsidRPr="00C27692">
              <w:rPr>
                <w:sz w:val="22"/>
                <w:szCs w:val="22"/>
              </w:rPr>
              <w:t>логистике Горб</w:t>
            </w:r>
            <w:r w:rsidR="00C27692">
              <w:rPr>
                <w:sz w:val="22"/>
                <w:szCs w:val="22"/>
              </w:rPr>
              <w:t>унова Сергея Владимировича, дей</w:t>
            </w:r>
            <w:r w:rsidR="00C27692" w:rsidRPr="00C27692">
              <w:rPr>
                <w:sz w:val="22"/>
                <w:szCs w:val="22"/>
              </w:rPr>
              <w:t>ствующего на основ</w:t>
            </w:r>
            <w:r w:rsidR="00C27692" w:rsidRPr="00C27692">
              <w:rPr>
                <w:sz w:val="22"/>
                <w:szCs w:val="22"/>
              </w:rPr>
              <w:t>а</w:t>
            </w:r>
            <w:r w:rsidR="00C27692" w:rsidRPr="00C27692">
              <w:rPr>
                <w:sz w:val="22"/>
                <w:szCs w:val="22"/>
              </w:rPr>
              <w:t>нии доверенности № 1072 от</w:t>
            </w:r>
            <w:r w:rsidR="00C27692">
              <w:rPr>
                <w:sz w:val="22"/>
                <w:szCs w:val="22"/>
              </w:rPr>
              <w:t xml:space="preserve"> </w:t>
            </w:r>
            <w:r w:rsidR="00C27692" w:rsidRPr="00C27692">
              <w:rPr>
                <w:sz w:val="22"/>
                <w:szCs w:val="22"/>
              </w:rPr>
              <w:t>28.07.2025</w:t>
            </w:r>
            <w:r w:rsidRPr="00105650">
              <w:rPr>
                <w:sz w:val="22"/>
                <w:szCs w:val="22"/>
              </w:rPr>
              <w:t>, имену</w:t>
            </w:r>
            <w:r w:rsidRPr="00105650">
              <w:rPr>
                <w:sz w:val="22"/>
                <w:szCs w:val="22"/>
              </w:rPr>
              <w:t>е</w:t>
            </w:r>
            <w:r w:rsidRPr="00105650">
              <w:rPr>
                <w:sz w:val="22"/>
                <w:szCs w:val="22"/>
              </w:rPr>
              <w:t>мый далее «Покупатель», с другой стороны, з</w:t>
            </w:r>
            <w:r w:rsidRPr="00105650">
              <w:rPr>
                <w:sz w:val="22"/>
                <w:szCs w:val="22"/>
              </w:rPr>
              <w:t>а</w:t>
            </w:r>
            <w:r w:rsidRPr="00105650">
              <w:rPr>
                <w:sz w:val="22"/>
                <w:szCs w:val="22"/>
              </w:rPr>
              <w:t>ключили настоящий контракт о нижеследующем:</w:t>
            </w:r>
            <w:proofErr w:type="gramEnd"/>
          </w:p>
          <w:p w:rsidR="00B90680" w:rsidRPr="00CF23F6" w:rsidRDefault="00B90680" w:rsidP="00CF23F6">
            <w:pPr>
              <w:jc w:val="both"/>
              <w:rPr>
                <w:sz w:val="22"/>
                <w:szCs w:val="22"/>
              </w:rPr>
            </w:pPr>
          </w:p>
          <w:p w:rsidR="00D55C42" w:rsidRPr="00CF23F6" w:rsidRDefault="00D55C42" w:rsidP="00CF23F6">
            <w:pPr>
              <w:numPr>
                <w:ilvl w:val="0"/>
                <w:numId w:val="1"/>
              </w:numPr>
              <w:tabs>
                <w:tab w:val="clear" w:pos="720"/>
                <w:tab w:val="num" w:pos="0"/>
              </w:tabs>
              <w:ind w:left="0" w:firstLine="0"/>
              <w:jc w:val="center"/>
              <w:rPr>
                <w:b/>
                <w:sz w:val="22"/>
                <w:szCs w:val="22"/>
              </w:rPr>
            </w:pPr>
            <w:r w:rsidRPr="00CF23F6">
              <w:rPr>
                <w:b/>
                <w:sz w:val="22"/>
                <w:szCs w:val="22"/>
              </w:rPr>
              <w:t>ПРЕДМЕТ КОНТРАКТА</w:t>
            </w:r>
          </w:p>
          <w:p w:rsidR="00D55C42" w:rsidRPr="00CF23F6" w:rsidRDefault="00D55C42" w:rsidP="00CF23F6">
            <w:pPr>
              <w:ind w:firstLine="426"/>
              <w:jc w:val="both"/>
              <w:rPr>
                <w:sz w:val="22"/>
                <w:szCs w:val="22"/>
              </w:rPr>
            </w:pPr>
            <w:r w:rsidRPr="00CF23F6">
              <w:rPr>
                <w:sz w:val="22"/>
                <w:szCs w:val="22"/>
              </w:rPr>
              <w:t>1.1. Продавец обязуется передать Покупат</w:t>
            </w:r>
            <w:r w:rsidRPr="00CF23F6">
              <w:rPr>
                <w:sz w:val="22"/>
                <w:szCs w:val="22"/>
              </w:rPr>
              <w:t>е</w:t>
            </w:r>
            <w:r w:rsidRPr="00CF23F6">
              <w:rPr>
                <w:sz w:val="22"/>
                <w:szCs w:val="22"/>
              </w:rPr>
              <w:t xml:space="preserve">лю, а Покупатель принять </w:t>
            </w:r>
            <w:r w:rsidRPr="00E764AB">
              <w:rPr>
                <w:sz w:val="22"/>
                <w:szCs w:val="22"/>
              </w:rPr>
              <w:t>и оплатить товар, в с</w:t>
            </w:r>
            <w:r w:rsidRPr="00E764AB">
              <w:rPr>
                <w:sz w:val="22"/>
                <w:szCs w:val="22"/>
              </w:rPr>
              <w:t>о</w:t>
            </w:r>
            <w:r w:rsidRPr="00E764AB">
              <w:rPr>
                <w:sz w:val="22"/>
                <w:szCs w:val="22"/>
              </w:rPr>
              <w:t>ответствии с прилагаемой к настоящему контра</w:t>
            </w:r>
            <w:r w:rsidRPr="00E764AB">
              <w:rPr>
                <w:sz w:val="22"/>
                <w:szCs w:val="22"/>
              </w:rPr>
              <w:t>к</w:t>
            </w:r>
            <w:r w:rsidRPr="00E764AB">
              <w:rPr>
                <w:sz w:val="22"/>
                <w:szCs w:val="22"/>
              </w:rPr>
              <w:t>ту спецификацией, подписываемой</w:t>
            </w:r>
            <w:r w:rsidR="00E764AB" w:rsidRPr="00E764AB">
              <w:rPr>
                <w:sz w:val="22"/>
                <w:szCs w:val="22"/>
              </w:rPr>
              <w:t xml:space="preserve"> </w:t>
            </w:r>
            <w:r w:rsidRPr="00CF23F6">
              <w:rPr>
                <w:sz w:val="22"/>
                <w:szCs w:val="22"/>
              </w:rPr>
              <w:t>договарива</w:t>
            </w:r>
            <w:r w:rsidRPr="00CF23F6">
              <w:rPr>
                <w:sz w:val="22"/>
                <w:szCs w:val="22"/>
              </w:rPr>
              <w:t>ю</w:t>
            </w:r>
            <w:r w:rsidRPr="00CF23F6">
              <w:rPr>
                <w:sz w:val="22"/>
                <w:szCs w:val="22"/>
              </w:rPr>
              <w:t>щимися сторонами и являющейся неотъемлемой частью контракта.</w:t>
            </w:r>
          </w:p>
          <w:p w:rsidR="00D55C42" w:rsidRPr="00CF23F6" w:rsidRDefault="00D55C42" w:rsidP="00CF23F6">
            <w:pPr>
              <w:ind w:firstLine="426"/>
              <w:jc w:val="both"/>
              <w:rPr>
                <w:sz w:val="22"/>
                <w:szCs w:val="22"/>
              </w:rPr>
            </w:pPr>
            <w:r w:rsidRPr="00CF23F6">
              <w:rPr>
                <w:sz w:val="22"/>
                <w:szCs w:val="22"/>
              </w:rPr>
              <w:t>1.2. Продавец подтверждает, что товар своб</w:t>
            </w:r>
            <w:r w:rsidRPr="00CF23F6">
              <w:rPr>
                <w:sz w:val="22"/>
                <w:szCs w:val="22"/>
              </w:rPr>
              <w:t>о</w:t>
            </w:r>
            <w:r w:rsidRPr="00CF23F6">
              <w:rPr>
                <w:sz w:val="22"/>
                <w:szCs w:val="22"/>
              </w:rPr>
              <w:t>ден от прав третьих лиц, под арестом, описью, в залоге и споре не состоит.</w:t>
            </w:r>
          </w:p>
          <w:p w:rsidR="00D55C42" w:rsidRPr="00CF23F6" w:rsidRDefault="00D55C42" w:rsidP="00CF23F6">
            <w:pPr>
              <w:ind w:firstLine="426"/>
              <w:jc w:val="both"/>
              <w:rPr>
                <w:sz w:val="22"/>
                <w:szCs w:val="22"/>
              </w:rPr>
            </w:pPr>
            <w:r w:rsidRPr="00CF23F6">
              <w:rPr>
                <w:sz w:val="22"/>
                <w:szCs w:val="22"/>
              </w:rPr>
              <w:t>1.3. Наименование товара с указанием норм</w:t>
            </w:r>
            <w:r w:rsidRPr="00CF23F6">
              <w:rPr>
                <w:sz w:val="22"/>
                <w:szCs w:val="22"/>
              </w:rPr>
              <w:t>а</w:t>
            </w:r>
            <w:r w:rsidRPr="00CF23F6">
              <w:rPr>
                <w:sz w:val="22"/>
                <w:szCs w:val="22"/>
              </w:rPr>
              <w:t>тивной документации, цена, количество, условия и срок поставки, срок и порядок расчетов, общая стоимость товара, валюта платежа указываются в спецификациях к контракту.</w:t>
            </w:r>
          </w:p>
          <w:p w:rsidR="00D55C42" w:rsidRPr="00CF23F6" w:rsidRDefault="00D55C42" w:rsidP="00CF23F6">
            <w:pPr>
              <w:ind w:firstLine="426"/>
              <w:jc w:val="both"/>
              <w:rPr>
                <w:sz w:val="22"/>
                <w:szCs w:val="22"/>
              </w:rPr>
            </w:pPr>
            <w:r w:rsidRPr="00CF23F6">
              <w:rPr>
                <w:sz w:val="22"/>
                <w:szCs w:val="22"/>
              </w:rPr>
              <w:t>1.4. Цель приобретения товара – для со</w:t>
            </w:r>
            <w:r w:rsidRPr="00CF23F6">
              <w:rPr>
                <w:sz w:val="22"/>
                <w:szCs w:val="22"/>
              </w:rPr>
              <w:t>б</w:t>
            </w:r>
            <w:r w:rsidRPr="00CF23F6">
              <w:rPr>
                <w:sz w:val="22"/>
                <w:szCs w:val="22"/>
              </w:rPr>
              <w:t>ственного производства и (или) потребления.</w:t>
            </w:r>
          </w:p>
          <w:p w:rsidR="00D55C42" w:rsidRDefault="00D55C42" w:rsidP="00725225">
            <w:pPr>
              <w:ind w:firstLine="426"/>
              <w:jc w:val="both"/>
              <w:rPr>
                <w:sz w:val="22"/>
                <w:szCs w:val="22"/>
              </w:rPr>
            </w:pPr>
            <w:r w:rsidRPr="00CF23F6">
              <w:rPr>
                <w:sz w:val="22"/>
                <w:szCs w:val="22"/>
              </w:rPr>
              <w:t>1.5. Источник финансирования: собственные средства Покупателя.</w:t>
            </w:r>
          </w:p>
          <w:p w:rsidR="00D55C42" w:rsidRPr="00CF23F6" w:rsidRDefault="00D55C42" w:rsidP="00725225">
            <w:pPr>
              <w:autoSpaceDE w:val="0"/>
              <w:autoSpaceDN w:val="0"/>
              <w:adjustRightInd w:val="0"/>
              <w:ind w:firstLine="360"/>
              <w:rPr>
                <w:b/>
                <w:bCs/>
                <w:sz w:val="22"/>
                <w:szCs w:val="22"/>
              </w:rPr>
            </w:pPr>
          </w:p>
        </w:tc>
        <w:tc>
          <w:tcPr>
            <w:tcW w:w="5004" w:type="dxa"/>
          </w:tcPr>
          <w:p w:rsidR="00CB4E7F" w:rsidRPr="00EA0D1E" w:rsidRDefault="00CB4E7F" w:rsidP="00CF23F6">
            <w:pPr>
              <w:autoSpaceDE w:val="0"/>
              <w:autoSpaceDN w:val="0"/>
              <w:adjustRightInd w:val="0"/>
              <w:ind w:firstLine="426"/>
              <w:jc w:val="center"/>
              <w:rPr>
                <w:color w:val="000000"/>
                <w:sz w:val="22"/>
                <w:szCs w:val="22"/>
                <w:lang w:val="en-US"/>
              </w:rPr>
            </w:pPr>
            <w:r w:rsidRPr="00CF23F6">
              <w:rPr>
                <w:b/>
                <w:bCs/>
                <w:sz w:val="22"/>
                <w:szCs w:val="22"/>
                <w:lang w:val="en-US"/>
              </w:rPr>
              <w:t>CONTRACT No.</w:t>
            </w:r>
            <w:r w:rsidR="009C3111" w:rsidRPr="00DE6F9D">
              <w:rPr>
                <w:b/>
                <w:lang w:val="en-US"/>
              </w:rPr>
              <w:t xml:space="preserve"> </w:t>
            </w:r>
            <w:r w:rsidR="00373B39" w:rsidRPr="00EA0D1E">
              <w:rPr>
                <w:b/>
                <w:lang w:val="en-US"/>
              </w:rPr>
              <w:t>___________</w:t>
            </w:r>
          </w:p>
          <w:p w:rsidR="00CB4E7F" w:rsidRPr="00CF23F6" w:rsidRDefault="00CB4E7F" w:rsidP="00CF23F6">
            <w:pPr>
              <w:autoSpaceDE w:val="0"/>
              <w:autoSpaceDN w:val="0"/>
              <w:adjustRightInd w:val="0"/>
              <w:ind w:firstLine="426"/>
              <w:jc w:val="center"/>
              <w:rPr>
                <w:color w:val="000000"/>
                <w:sz w:val="22"/>
                <w:szCs w:val="22"/>
                <w:lang w:val="en-US"/>
              </w:rPr>
            </w:pPr>
          </w:p>
          <w:tbl>
            <w:tblPr>
              <w:tblW w:w="0" w:type="auto"/>
              <w:tblLayout w:type="fixed"/>
              <w:tblLook w:val="04A0" w:firstRow="1" w:lastRow="0" w:firstColumn="1" w:lastColumn="0" w:noHBand="0" w:noVBand="1"/>
            </w:tblPr>
            <w:tblGrid>
              <w:gridCol w:w="4998"/>
              <w:gridCol w:w="4998"/>
            </w:tblGrid>
            <w:tr w:rsidR="00CB4E7F" w:rsidRPr="00B7658D" w:rsidTr="00CB4E7F">
              <w:tc>
                <w:tcPr>
                  <w:tcW w:w="4998" w:type="dxa"/>
                  <w:shd w:val="clear" w:color="auto" w:fill="auto"/>
                </w:tcPr>
                <w:p w:rsidR="00CB4E7F" w:rsidRPr="00B7658D" w:rsidRDefault="00CB4E7F" w:rsidP="00373B39">
                  <w:pPr>
                    <w:autoSpaceDE w:val="0"/>
                    <w:autoSpaceDN w:val="0"/>
                    <w:adjustRightInd w:val="0"/>
                    <w:rPr>
                      <w:sz w:val="22"/>
                      <w:szCs w:val="22"/>
                      <w:lang w:val="en-US"/>
                    </w:rPr>
                  </w:pPr>
                  <w:proofErr w:type="spellStart"/>
                  <w:r w:rsidRPr="00D55C42">
                    <w:rPr>
                      <w:sz w:val="22"/>
                      <w:szCs w:val="22"/>
                      <w:lang w:val="en-US"/>
                    </w:rPr>
                    <w:t>Borisov</w:t>
                  </w:r>
                  <w:proofErr w:type="spellEnd"/>
                  <w:r w:rsidRPr="00DE6F9D">
                    <w:rPr>
                      <w:sz w:val="22"/>
                      <w:szCs w:val="22"/>
                      <w:lang w:val="en-US"/>
                    </w:rPr>
                    <w:tab/>
                  </w:r>
                  <w:r w:rsidRPr="00DE6F9D">
                    <w:rPr>
                      <w:sz w:val="22"/>
                      <w:szCs w:val="22"/>
                      <w:lang w:val="en-US"/>
                    </w:rPr>
                    <w:tab/>
                  </w:r>
                  <w:r w:rsidRPr="00DE6F9D">
                    <w:rPr>
                      <w:sz w:val="22"/>
                      <w:szCs w:val="22"/>
                      <w:lang w:val="en-US"/>
                    </w:rPr>
                    <w:tab/>
                  </w:r>
                  <w:r w:rsidRPr="00DE6F9D">
                    <w:rPr>
                      <w:sz w:val="22"/>
                      <w:szCs w:val="22"/>
                      <w:lang w:val="en-US"/>
                    </w:rPr>
                    <w:tab/>
                  </w:r>
                  <w:r w:rsidR="00373B39" w:rsidRPr="00EA0D1E">
                    <w:rPr>
                      <w:sz w:val="22"/>
                      <w:szCs w:val="22"/>
                      <w:lang w:val="en-US"/>
                    </w:rPr>
                    <w:t>_________</w:t>
                  </w:r>
                  <w:r w:rsidR="009C3111" w:rsidRPr="009C3111">
                    <w:rPr>
                      <w:sz w:val="22"/>
                      <w:szCs w:val="22"/>
                      <w:lang w:val="en-US"/>
                    </w:rPr>
                    <w:t>, 20</w:t>
                  </w:r>
                  <w:r w:rsidR="007B57F0" w:rsidRPr="00AD31FB">
                    <w:rPr>
                      <w:sz w:val="22"/>
                      <w:szCs w:val="22"/>
                      <w:lang w:val="en-US"/>
                    </w:rPr>
                    <w:t>2</w:t>
                  </w:r>
                  <w:r w:rsidR="00716FDD" w:rsidRPr="00B7658D">
                    <w:rPr>
                      <w:sz w:val="22"/>
                      <w:szCs w:val="22"/>
                      <w:lang w:val="en-US"/>
                    </w:rPr>
                    <w:t>5</w:t>
                  </w:r>
                </w:p>
              </w:tc>
              <w:tc>
                <w:tcPr>
                  <w:tcW w:w="4998" w:type="dxa"/>
                  <w:shd w:val="clear" w:color="auto" w:fill="auto"/>
                </w:tcPr>
                <w:p w:rsidR="00CB4E7F" w:rsidRPr="00D55C42" w:rsidRDefault="00CB4E7F" w:rsidP="00CB4E7F">
                  <w:pPr>
                    <w:autoSpaceDE w:val="0"/>
                    <w:autoSpaceDN w:val="0"/>
                    <w:adjustRightInd w:val="0"/>
                    <w:ind w:firstLine="426"/>
                    <w:jc w:val="right"/>
                    <w:rPr>
                      <w:sz w:val="22"/>
                      <w:szCs w:val="22"/>
                      <w:lang w:val="en-US"/>
                    </w:rPr>
                  </w:pPr>
                  <w:r w:rsidRPr="00D55C42">
                    <w:rPr>
                      <w:sz w:val="22"/>
                      <w:szCs w:val="22"/>
                      <w:lang w:val="en-US"/>
                    </w:rPr>
                    <w:t>_________ 201 __</w:t>
                  </w:r>
                </w:p>
              </w:tc>
            </w:tr>
          </w:tbl>
          <w:p w:rsidR="00CB4E7F" w:rsidRPr="00904A30" w:rsidRDefault="00CB4E7F" w:rsidP="00CF23F6">
            <w:pPr>
              <w:autoSpaceDE w:val="0"/>
              <w:autoSpaceDN w:val="0"/>
              <w:adjustRightInd w:val="0"/>
              <w:jc w:val="both"/>
              <w:rPr>
                <w:sz w:val="22"/>
                <w:szCs w:val="22"/>
                <w:lang w:val="en-US"/>
              </w:rPr>
            </w:pPr>
          </w:p>
          <w:p w:rsidR="00C27692" w:rsidRPr="00B7658D" w:rsidRDefault="00373B39" w:rsidP="000B39F0">
            <w:pPr>
              <w:autoSpaceDE w:val="0"/>
              <w:autoSpaceDN w:val="0"/>
              <w:adjustRightInd w:val="0"/>
              <w:contextualSpacing/>
              <w:jc w:val="both"/>
              <w:rPr>
                <w:sz w:val="22"/>
                <w:szCs w:val="22"/>
                <w:lang w:val="en-US"/>
              </w:rPr>
            </w:pPr>
            <w:r w:rsidRPr="00373B39">
              <w:rPr>
                <w:sz w:val="22"/>
                <w:szCs w:val="22"/>
                <w:lang w:val="en-US"/>
              </w:rPr>
              <w:t>___________________</w:t>
            </w:r>
            <w:r w:rsidR="000B39F0" w:rsidRPr="002E459A">
              <w:rPr>
                <w:sz w:val="22"/>
                <w:szCs w:val="22"/>
                <w:lang w:val="en-US"/>
              </w:rPr>
              <w:t xml:space="preserve"> , hereinafter referred to as “the Seller” , represented by dire</w:t>
            </w:r>
            <w:r w:rsidR="000B39F0" w:rsidRPr="002E459A">
              <w:rPr>
                <w:sz w:val="22"/>
                <w:szCs w:val="22"/>
                <w:lang w:val="en-US"/>
              </w:rPr>
              <w:t>c</w:t>
            </w:r>
            <w:r w:rsidR="000B39F0" w:rsidRPr="002E459A">
              <w:rPr>
                <w:sz w:val="22"/>
                <w:szCs w:val="22"/>
                <w:lang w:val="en-US"/>
              </w:rPr>
              <w:t>tor</w:t>
            </w:r>
            <w:r w:rsidRPr="00373B39">
              <w:rPr>
                <w:sz w:val="22"/>
                <w:szCs w:val="22"/>
                <w:lang w:val="en-US"/>
              </w:rPr>
              <w:t>______________</w:t>
            </w:r>
            <w:r w:rsidR="000B39F0" w:rsidRPr="002E459A">
              <w:rPr>
                <w:sz w:val="22"/>
                <w:szCs w:val="22"/>
                <w:lang w:val="en-US"/>
              </w:rPr>
              <w:t>, acting on the basis of Charter</w:t>
            </w:r>
            <w:r w:rsidR="000B39F0" w:rsidRPr="00105650">
              <w:rPr>
                <w:sz w:val="22"/>
                <w:szCs w:val="22"/>
                <w:lang w:val="en-US"/>
              </w:rPr>
              <w:t xml:space="preserve">, on the one part, and </w:t>
            </w:r>
            <w:proofErr w:type="spellStart"/>
            <w:r w:rsidR="000B39F0" w:rsidRPr="00105650">
              <w:rPr>
                <w:sz w:val="22"/>
                <w:szCs w:val="22"/>
                <w:lang w:val="en-US"/>
              </w:rPr>
              <w:t>Borisovskiy</w:t>
            </w:r>
            <w:proofErr w:type="spellEnd"/>
            <w:r w:rsidR="000B39F0" w:rsidRPr="00466101">
              <w:rPr>
                <w:sz w:val="22"/>
                <w:szCs w:val="22"/>
                <w:lang w:val="en-US"/>
              </w:rPr>
              <w:t xml:space="preserve"> </w:t>
            </w:r>
            <w:proofErr w:type="spellStart"/>
            <w:r w:rsidR="000B39F0" w:rsidRPr="00105650">
              <w:rPr>
                <w:sz w:val="22"/>
                <w:szCs w:val="22"/>
                <w:lang w:val="en-US"/>
              </w:rPr>
              <w:t>Zavod</w:t>
            </w:r>
            <w:proofErr w:type="spellEnd"/>
            <w:r w:rsidR="000B39F0" w:rsidRPr="00466101">
              <w:rPr>
                <w:sz w:val="22"/>
                <w:szCs w:val="22"/>
                <w:lang w:val="en-US"/>
              </w:rPr>
              <w:t xml:space="preserve"> </w:t>
            </w:r>
            <w:proofErr w:type="spellStart"/>
            <w:r w:rsidR="000B39F0" w:rsidRPr="00105650">
              <w:rPr>
                <w:sz w:val="22"/>
                <w:szCs w:val="22"/>
                <w:lang w:val="en-US"/>
              </w:rPr>
              <w:t>Medicinskikh</w:t>
            </w:r>
            <w:proofErr w:type="spellEnd"/>
            <w:r w:rsidR="000B39F0" w:rsidRPr="00466101">
              <w:rPr>
                <w:sz w:val="22"/>
                <w:szCs w:val="22"/>
                <w:lang w:val="en-US"/>
              </w:rPr>
              <w:t xml:space="preserve"> </w:t>
            </w:r>
            <w:proofErr w:type="spellStart"/>
            <w:r w:rsidR="000B39F0" w:rsidRPr="00105650">
              <w:rPr>
                <w:sz w:val="22"/>
                <w:szCs w:val="22"/>
                <w:lang w:val="en-US"/>
              </w:rPr>
              <w:t>Preparatov</w:t>
            </w:r>
            <w:proofErr w:type="spellEnd"/>
            <w:r w:rsidR="000B39F0" w:rsidRPr="00105650">
              <w:rPr>
                <w:sz w:val="22"/>
                <w:szCs w:val="22"/>
                <w:lang w:val="en-US"/>
              </w:rPr>
              <w:t xml:space="preserve"> JSC (short name JSC BZMP), represented by </w:t>
            </w:r>
            <w:r w:rsidR="000B39F0" w:rsidRPr="002E459A">
              <w:rPr>
                <w:sz w:val="22"/>
                <w:szCs w:val="22"/>
                <w:lang w:val="en-US"/>
              </w:rPr>
              <w:t xml:space="preserve">Deputy Director General for </w:t>
            </w:r>
            <w:r w:rsidR="00C27692" w:rsidRPr="00C27692">
              <w:rPr>
                <w:sz w:val="22"/>
                <w:szCs w:val="22"/>
                <w:lang w:val="en-US"/>
              </w:rPr>
              <w:t>________________________________________</w:t>
            </w:r>
          </w:p>
          <w:p w:rsidR="00C27692" w:rsidRPr="00B7658D" w:rsidRDefault="00C27692" w:rsidP="000B39F0">
            <w:pPr>
              <w:autoSpaceDE w:val="0"/>
              <w:autoSpaceDN w:val="0"/>
              <w:adjustRightInd w:val="0"/>
              <w:contextualSpacing/>
              <w:jc w:val="both"/>
              <w:rPr>
                <w:sz w:val="22"/>
                <w:szCs w:val="22"/>
                <w:lang w:val="en-US"/>
              </w:rPr>
            </w:pPr>
          </w:p>
          <w:p w:rsidR="000B39F0" w:rsidRPr="00105650" w:rsidRDefault="000B39F0" w:rsidP="000B39F0">
            <w:pPr>
              <w:autoSpaceDE w:val="0"/>
              <w:autoSpaceDN w:val="0"/>
              <w:adjustRightInd w:val="0"/>
              <w:contextualSpacing/>
              <w:jc w:val="both"/>
              <w:rPr>
                <w:lang w:val="en-US"/>
              </w:rPr>
            </w:pPr>
            <w:r w:rsidRPr="00105650">
              <w:rPr>
                <w:sz w:val="22"/>
                <w:szCs w:val="22"/>
                <w:lang w:val="en-US"/>
              </w:rPr>
              <w:t>, hereinafter referred to as “the Purchaser”, on the other part, have concluded this Contract as follows:</w:t>
            </w:r>
          </w:p>
          <w:p w:rsidR="00B90680" w:rsidRDefault="00B90680" w:rsidP="00CF23F6">
            <w:pPr>
              <w:autoSpaceDE w:val="0"/>
              <w:autoSpaceDN w:val="0"/>
              <w:adjustRightInd w:val="0"/>
              <w:jc w:val="both"/>
              <w:rPr>
                <w:color w:val="000000"/>
                <w:sz w:val="22"/>
                <w:szCs w:val="22"/>
                <w:lang w:val="en-US"/>
              </w:rPr>
            </w:pPr>
          </w:p>
          <w:p w:rsidR="00AD31FB" w:rsidRPr="0085147B" w:rsidRDefault="00AD31FB" w:rsidP="00CF23F6">
            <w:pPr>
              <w:autoSpaceDE w:val="0"/>
              <w:autoSpaceDN w:val="0"/>
              <w:adjustRightInd w:val="0"/>
              <w:jc w:val="both"/>
              <w:rPr>
                <w:color w:val="000000"/>
                <w:sz w:val="22"/>
                <w:szCs w:val="22"/>
                <w:lang w:val="en-US"/>
              </w:rPr>
            </w:pPr>
          </w:p>
          <w:p w:rsidR="00B85F87" w:rsidRPr="003A09C9" w:rsidRDefault="00B85F87" w:rsidP="00725225">
            <w:pPr>
              <w:autoSpaceDE w:val="0"/>
              <w:autoSpaceDN w:val="0"/>
              <w:adjustRightInd w:val="0"/>
              <w:jc w:val="both"/>
              <w:rPr>
                <w:color w:val="000000"/>
                <w:sz w:val="22"/>
                <w:szCs w:val="22"/>
                <w:lang w:val="en-US"/>
              </w:rPr>
            </w:pPr>
          </w:p>
          <w:p w:rsidR="00CB4E7F" w:rsidRPr="00CF23F6" w:rsidRDefault="00CB4E7F" w:rsidP="00CF23F6">
            <w:pPr>
              <w:tabs>
                <w:tab w:val="left" w:pos="0"/>
              </w:tabs>
              <w:autoSpaceDE w:val="0"/>
              <w:autoSpaceDN w:val="0"/>
              <w:adjustRightInd w:val="0"/>
              <w:jc w:val="center"/>
              <w:rPr>
                <w:color w:val="000000"/>
                <w:sz w:val="22"/>
                <w:szCs w:val="22"/>
                <w:lang w:val="en-US"/>
              </w:rPr>
            </w:pPr>
            <w:r w:rsidRPr="00CF23F6">
              <w:rPr>
                <w:b/>
                <w:bCs/>
                <w:sz w:val="22"/>
                <w:szCs w:val="22"/>
                <w:lang w:val="en-US"/>
              </w:rPr>
              <w:t>1. SUBJECT OF THE CONTRACT</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1.1. The Seller hereby undertakes to transfer to the Purchaser, and the Purchaser undertakes to accept and pay for the goods in accordance with specific</w:t>
            </w:r>
            <w:r w:rsidRPr="00CF23F6">
              <w:rPr>
                <w:sz w:val="22"/>
                <w:szCs w:val="22"/>
                <w:lang w:val="en-US"/>
              </w:rPr>
              <w:t>a</w:t>
            </w:r>
            <w:r w:rsidRPr="00CF23F6">
              <w:rPr>
                <w:sz w:val="22"/>
                <w:szCs w:val="22"/>
                <w:lang w:val="en-US"/>
              </w:rPr>
              <w:t>tion attached hereto signed by the contracting parties and being an integral part hereof.</w:t>
            </w:r>
          </w:p>
          <w:p w:rsidR="00CB4E7F" w:rsidRDefault="00CB4E7F" w:rsidP="00F55D88">
            <w:pPr>
              <w:autoSpaceDE w:val="0"/>
              <w:autoSpaceDN w:val="0"/>
              <w:adjustRightInd w:val="0"/>
              <w:ind w:right="-6" w:firstLine="383"/>
              <w:jc w:val="both"/>
              <w:rPr>
                <w:sz w:val="22"/>
                <w:szCs w:val="22"/>
                <w:lang w:val="en-US"/>
              </w:rPr>
            </w:pPr>
            <w:r w:rsidRPr="00CF23F6">
              <w:rPr>
                <w:sz w:val="22"/>
                <w:szCs w:val="22"/>
                <w:lang w:val="en-US"/>
              </w:rPr>
              <w:t>1.2. The Seller acknowledges that the goods are free from any rights of the third parties, are not under arrest, seizure, in pledge or in dispute.</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1.3. The name of the goods with identification of legal and regulatory documents, price, quantity, co</w:t>
            </w:r>
            <w:r w:rsidRPr="00CF23F6">
              <w:rPr>
                <w:sz w:val="22"/>
                <w:szCs w:val="22"/>
                <w:lang w:val="en-US"/>
              </w:rPr>
              <w:t>n</w:t>
            </w:r>
            <w:r w:rsidRPr="00CF23F6">
              <w:rPr>
                <w:sz w:val="22"/>
                <w:szCs w:val="22"/>
                <w:lang w:val="en-US"/>
              </w:rPr>
              <w:t>ditions and date of delivery, settlement procedure and term, total value of the goods, payment currency shall be specified in the specifications hereto.</w:t>
            </w:r>
          </w:p>
          <w:p w:rsidR="00CB4E7F" w:rsidRPr="00CF23F6" w:rsidRDefault="00CB4E7F" w:rsidP="00F55D88">
            <w:pPr>
              <w:autoSpaceDE w:val="0"/>
              <w:autoSpaceDN w:val="0"/>
              <w:adjustRightInd w:val="0"/>
              <w:ind w:right="-6" w:firstLine="383"/>
              <w:jc w:val="both"/>
              <w:rPr>
                <w:color w:val="000000"/>
                <w:sz w:val="22"/>
                <w:szCs w:val="22"/>
                <w:lang w:val="en-US"/>
              </w:rPr>
            </w:pPr>
            <w:r w:rsidRPr="00CF23F6">
              <w:rPr>
                <w:sz w:val="22"/>
                <w:szCs w:val="22"/>
                <w:lang w:val="en-US"/>
              </w:rPr>
              <w:t>1.4. The purpose of purchasing the goods is for own manufacture and (or) consumption.</w:t>
            </w:r>
          </w:p>
          <w:p w:rsidR="00CB4E7F" w:rsidRPr="00EA0D1E" w:rsidRDefault="00CB4E7F" w:rsidP="00F55D88">
            <w:pPr>
              <w:autoSpaceDE w:val="0"/>
              <w:autoSpaceDN w:val="0"/>
              <w:adjustRightInd w:val="0"/>
              <w:ind w:firstLine="383"/>
              <w:jc w:val="both"/>
              <w:rPr>
                <w:sz w:val="22"/>
                <w:szCs w:val="22"/>
                <w:lang w:val="en-US"/>
              </w:rPr>
            </w:pPr>
            <w:r w:rsidRPr="00CF23F6">
              <w:rPr>
                <w:sz w:val="22"/>
                <w:szCs w:val="22"/>
                <w:lang w:val="en-US"/>
              </w:rPr>
              <w:t>1.5. Source of financing shall be private funds of the Purchaser.</w:t>
            </w:r>
          </w:p>
          <w:p w:rsidR="00D55C42" w:rsidRPr="00CF23F6" w:rsidRDefault="00D55C42" w:rsidP="00CF23F6">
            <w:pPr>
              <w:autoSpaceDE w:val="0"/>
              <w:autoSpaceDN w:val="0"/>
              <w:adjustRightInd w:val="0"/>
              <w:jc w:val="center"/>
              <w:rPr>
                <w:b/>
                <w:bCs/>
                <w:sz w:val="22"/>
                <w:szCs w:val="22"/>
                <w:lang w:val="en-US"/>
              </w:rPr>
            </w:pPr>
          </w:p>
        </w:tc>
      </w:tr>
      <w:tr w:rsidR="000E2A1B" w:rsidRPr="00B7658D" w:rsidTr="00677619">
        <w:trPr>
          <w:trHeight w:val="2097"/>
        </w:trPr>
        <w:tc>
          <w:tcPr>
            <w:tcW w:w="5004" w:type="dxa"/>
          </w:tcPr>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КАЧЕСТВО ТОВАРА</w:t>
            </w:r>
          </w:p>
          <w:p w:rsidR="000E2A1B" w:rsidRPr="00CF23F6" w:rsidRDefault="000E2A1B" w:rsidP="00CF23F6">
            <w:pPr>
              <w:ind w:firstLine="426"/>
              <w:jc w:val="both"/>
              <w:rPr>
                <w:sz w:val="22"/>
                <w:szCs w:val="22"/>
              </w:rPr>
            </w:pPr>
            <w:r w:rsidRPr="00CF23F6">
              <w:rPr>
                <w:sz w:val="22"/>
                <w:szCs w:val="22"/>
              </w:rPr>
              <w:t>2.1. Качество поставляемого товара должно соответствовать требованиям нормативной док</w:t>
            </w:r>
            <w:r w:rsidRPr="00CF23F6">
              <w:rPr>
                <w:sz w:val="22"/>
                <w:szCs w:val="22"/>
              </w:rPr>
              <w:t>у</w:t>
            </w:r>
            <w:r w:rsidRPr="00CF23F6">
              <w:rPr>
                <w:sz w:val="22"/>
                <w:szCs w:val="22"/>
              </w:rPr>
              <w:t>ментации, действующей в стране Покупателя, указанной в спецификации настоящего контракта.</w:t>
            </w:r>
          </w:p>
          <w:p w:rsidR="000E2A1B" w:rsidRPr="00F203EA" w:rsidRDefault="000E2A1B" w:rsidP="00FE1DBF">
            <w:pPr>
              <w:ind w:firstLine="426"/>
              <w:jc w:val="both"/>
              <w:rPr>
                <w:sz w:val="22"/>
                <w:szCs w:val="22"/>
              </w:rPr>
            </w:pPr>
            <w:r w:rsidRPr="00CF23F6">
              <w:rPr>
                <w:sz w:val="22"/>
                <w:szCs w:val="22"/>
              </w:rPr>
              <w:t xml:space="preserve">2.2. Качество поставляемого товара должно быть подтверждено сертификатом предприятия-производителя. </w:t>
            </w:r>
            <w:r w:rsidRPr="00F203EA">
              <w:rPr>
                <w:sz w:val="22"/>
                <w:szCs w:val="22"/>
              </w:rPr>
              <w:t>Сертификаты должны быть пре</w:t>
            </w:r>
            <w:r w:rsidRPr="00F203EA">
              <w:rPr>
                <w:sz w:val="22"/>
                <w:szCs w:val="22"/>
              </w:rPr>
              <w:t>д</w:t>
            </w:r>
            <w:r w:rsidRPr="00F203EA">
              <w:rPr>
                <w:sz w:val="22"/>
                <w:szCs w:val="22"/>
              </w:rPr>
              <w:t>ставлены в виде оригинала или копии, заверенной производителем или поставщиком</w:t>
            </w:r>
            <w:r>
              <w:rPr>
                <w:sz w:val="22"/>
                <w:szCs w:val="22"/>
              </w:rPr>
              <w:t xml:space="preserve">. </w:t>
            </w:r>
            <w:r w:rsidRPr="00F203EA">
              <w:rPr>
                <w:sz w:val="22"/>
                <w:szCs w:val="22"/>
              </w:rPr>
              <w:t>Сертификат качества на иностранном языке должен сопр</w:t>
            </w:r>
            <w:r w:rsidRPr="00F203EA">
              <w:rPr>
                <w:sz w:val="22"/>
                <w:szCs w:val="22"/>
              </w:rPr>
              <w:t>о</w:t>
            </w:r>
            <w:r w:rsidRPr="00F203EA">
              <w:rPr>
                <w:sz w:val="22"/>
                <w:szCs w:val="22"/>
              </w:rPr>
              <w:t>вождаться приложением с переводом на русский язык. Первая поставка товара должна сопрово</w:t>
            </w:r>
            <w:r w:rsidRPr="00F203EA">
              <w:rPr>
                <w:sz w:val="22"/>
                <w:szCs w:val="22"/>
              </w:rPr>
              <w:t>ж</w:t>
            </w:r>
            <w:r w:rsidRPr="00F203EA">
              <w:rPr>
                <w:sz w:val="22"/>
                <w:szCs w:val="22"/>
              </w:rPr>
              <w:t>даться документом производителя, содержащим достоверную информацию об используемых в процессе производства субстанции органических растворителях в виде краткой схемы производства (синтеза) и письма.</w:t>
            </w:r>
            <w:r w:rsidRPr="00B43628">
              <w:rPr>
                <w:sz w:val="22"/>
                <w:szCs w:val="22"/>
              </w:rPr>
              <w:t xml:space="preserve"> </w:t>
            </w:r>
            <w:r w:rsidRPr="00F203EA">
              <w:rPr>
                <w:sz w:val="22"/>
                <w:szCs w:val="22"/>
              </w:rPr>
              <w:t>Переводы представляемых документов должны полностью соответствовать информации, изложенной в оригинальных док</w:t>
            </w:r>
            <w:r w:rsidRPr="00F203EA">
              <w:rPr>
                <w:sz w:val="22"/>
                <w:szCs w:val="22"/>
              </w:rPr>
              <w:t>у</w:t>
            </w:r>
            <w:r w:rsidRPr="00F203EA">
              <w:rPr>
                <w:sz w:val="22"/>
                <w:szCs w:val="22"/>
              </w:rPr>
              <w:t>ментах производителя.</w:t>
            </w:r>
          </w:p>
          <w:p w:rsidR="000E2A1B" w:rsidRPr="00CF23F6" w:rsidRDefault="000E2A1B" w:rsidP="00CF23F6">
            <w:pPr>
              <w:ind w:firstLine="426"/>
              <w:jc w:val="both"/>
              <w:rPr>
                <w:sz w:val="22"/>
                <w:szCs w:val="22"/>
              </w:rPr>
            </w:pPr>
            <w:r w:rsidRPr="00CF23F6">
              <w:rPr>
                <w:sz w:val="22"/>
                <w:szCs w:val="22"/>
              </w:rPr>
              <w:lastRenderedPageBreak/>
              <w:t>2.3. Срок годности товара должен составлять не менее 80% /восьмидесяти процентов/ срока годности, указанного на стандартной упаковке производителя.</w:t>
            </w:r>
          </w:p>
          <w:p w:rsidR="000E2A1B" w:rsidRPr="00F203EA" w:rsidRDefault="000E2A1B" w:rsidP="00CF23F6">
            <w:pPr>
              <w:ind w:firstLine="426"/>
              <w:jc w:val="both"/>
              <w:rPr>
                <w:sz w:val="22"/>
                <w:szCs w:val="22"/>
              </w:rPr>
            </w:pPr>
            <w:r w:rsidRPr="00CF23F6">
              <w:rPr>
                <w:sz w:val="22"/>
                <w:szCs w:val="22"/>
              </w:rPr>
              <w:t>2.4. Продавец несет ответственность за кач</w:t>
            </w:r>
            <w:r w:rsidRPr="00CF23F6">
              <w:rPr>
                <w:sz w:val="22"/>
                <w:szCs w:val="22"/>
              </w:rPr>
              <w:t>е</w:t>
            </w:r>
            <w:r w:rsidRPr="00CF23F6">
              <w:rPr>
                <w:sz w:val="22"/>
                <w:szCs w:val="22"/>
              </w:rPr>
              <w:t>ство поставляемого товара в соответствии с тр</w:t>
            </w:r>
            <w:r w:rsidRPr="00CF23F6">
              <w:rPr>
                <w:sz w:val="22"/>
                <w:szCs w:val="22"/>
              </w:rPr>
              <w:t>е</w:t>
            </w:r>
            <w:r w:rsidRPr="00CF23F6">
              <w:rPr>
                <w:sz w:val="22"/>
                <w:szCs w:val="22"/>
              </w:rPr>
              <w:t>бованиями нормативной документации указанной в спецификации и при соблюдении Покупателем условий его хранения и транспортировки</w:t>
            </w:r>
            <w:r>
              <w:rPr>
                <w:sz w:val="22"/>
                <w:szCs w:val="22"/>
              </w:rPr>
              <w:t xml:space="preserve">, </w:t>
            </w:r>
            <w:r w:rsidRPr="00F203EA">
              <w:rPr>
                <w:sz w:val="22"/>
                <w:szCs w:val="22"/>
              </w:rPr>
              <w:t>указа</w:t>
            </w:r>
            <w:r w:rsidRPr="00F203EA">
              <w:rPr>
                <w:sz w:val="22"/>
                <w:szCs w:val="22"/>
              </w:rPr>
              <w:t>н</w:t>
            </w:r>
            <w:r>
              <w:rPr>
                <w:sz w:val="22"/>
                <w:szCs w:val="22"/>
              </w:rPr>
              <w:t xml:space="preserve">ными на маркировке товара или </w:t>
            </w:r>
            <w:r w:rsidRPr="00F203EA">
              <w:rPr>
                <w:sz w:val="22"/>
                <w:szCs w:val="22"/>
              </w:rPr>
              <w:t>в паспорте бе</w:t>
            </w:r>
            <w:r w:rsidRPr="00F203EA">
              <w:rPr>
                <w:sz w:val="22"/>
                <w:szCs w:val="22"/>
              </w:rPr>
              <w:t>з</w:t>
            </w:r>
            <w:r w:rsidRPr="00F203EA">
              <w:rPr>
                <w:sz w:val="22"/>
                <w:szCs w:val="22"/>
              </w:rPr>
              <w:t>опасности товара (</w:t>
            </w:r>
            <w:proofErr w:type="spellStart"/>
            <w:proofErr w:type="gramStart"/>
            <w:r>
              <w:rPr>
                <w:sz w:val="22"/>
                <w:szCs w:val="22"/>
              </w:rPr>
              <w:t>Ма</w:t>
            </w:r>
            <w:proofErr w:type="gramEnd"/>
            <w:r>
              <w:rPr>
                <w:sz w:val="22"/>
                <w:szCs w:val="22"/>
                <w:lang w:val="en-US"/>
              </w:rPr>
              <w:t>terial</w:t>
            </w:r>
            <w:proofErr w:type="spellEnd"/>
            <w:r w:rsidRPr="00B43628">
              <w:rPr>
                <w:sz w:val="22"/>
                <w:szCs w:val="22"/>
              </w:rPr>
              <w:t xml:space="preserve"> </w:t>
            </w:r>
            <w:r>
              <w:rPr>
                <w:sz w:val="22"/>
                <w:szCs w:val="22"/>
                <w:lang w:val="en-US"/>
              </w:rPr>
              <w:t>Safety</w:t>
            </w:r>
            <w:r w:rsidRPr="00B43628">
              <w:rPr>
                <w:sz w:val="22"/>
                <w:szCs w:val="22"/>
              </w:rPr>
              <w:t xml:space="preserve"> </w:t>
            </w:r>
            <w:r>
              <w:rPr>
                <w:sz w:val="22"/>
                <w:szCs w:val="22"/>
                <w:lang w:val="en-US"/>
              </w:rPr>
              <w:t>Data</w:t>
            </w:r>
            <w:r w:rsidRPr="00B43628">
              <w:rPr>
                <w:sz w:val="22"/>
                <w:szCs w:val="22"/>
              </w:rPr>
              <w:t xml:space="preserve"> </w:t>
            </w:r>
            <w:r>
              <w:rPr>
                <w:sz w:val="22"/>
                <w:szCs w:val="22"/>
                <w:lang w:val="en-US"/>
              </w:rPr>
              <w:t>Sheet</w:t>
            </w:r>
            <w:r w:rsidRPr="00B43628">
              <w:rPr>
                <w:sz w:val="22"/>
                <w:szCs w:val="22"/>
              </w:rPr>
              <w:t xml:space="preserve"> (</w:t>
            </w:r>
            <w:r>
              <w:rPr>
                <w:sz w:val="22"/>
                <w:szCs w:val="22"/>
                <w:lang w:val="en-US"/>
              </w:rPr>
              <w:t>MSDS</w:t>
            </w:r>
            <w:r w:rsidRPr="00B43628">
              <w:rPr>
                <w:sz w:val="22"/>
                <w:szCs w:val="22"/>
              </w:rPr>
              <w:t>)</w:t>
            </w:r>
            <w:r w:rsidRPr="00F203EA">
              <w:rPr>
                <w:sz w:val="22"/>
                <w:szCs w:val="22"/>
              </w:rPr>
              <w:t>.</w:t>
            </w:r>
          </w:p>
          <w:p w:rsidR="000E2A1B" w:rsidRPr="00CF23F6" w:rsidRDefault="000E2A1B" w:rsidP="00CF23F6">
            <w:pPr>
              <w:ind w:firstLine="426"/>
              <w:jc w:val="both"/>
              <w:rPr>
                <w:sz w:val="22"/>
                <w:szCs w:val="22"/>
              </w:rPr>
            </w:pPr>
            <w:r w:rsidRPr="00CF23F6">
              <w:rPr>
                <w:sz w:val="22"/>
                <w:szCs w:val="22"/>
              </w:rPr>
              <w:t>2.5. Возврат (вывоз из территории Республ</w:t>
            </w:r>
            <w:r w:rsidRPr="00CF23F6">
              <w:rPr>
                <w:sz w:val="22"/>
                <w:szCs w:val="22"/>
              </w:rPr>
              <w:t>и</w:t>
            </w:r>
            <w:r w:rsidRPr="00CF23F6">
              <w:rPr>
                <w:sz w:val="22"/>
                <w:szCs w:val="22"/>
              </w:rPr>
              <w:t xml:space="preserve">ки Беларусь) некачественного товара Продавец осуществляет за свой счет. </w:t>
            </w:r>
          </w:p>
          <w:p w:rsidR="000E2A1B" w:rsidRPr="00CF23F6" w:rsidRDefault="000E2A1B" w:rsidP="00CF23F6">
            <w:pPr>
              <w:ind w:firstLine="426"/>
              <w:jc w:val="both"/>
              <w:rPr>
                <w:sz w:val="22"/>
                <w:szCs w:val="22"/>
              </w:rPr>
            </w:pPr>
            <w:r w:rsidRPr="00CF23F6">
              <w:rPr>
                <w:sz w:val="22"/>
                <w:szCs w:val="22"/>
              </w:rPr>
              <w:t xml:space="preserve">2.6. </w:t>
            </w:r>
            <w:proofErr w:type="gramStart"/>
            <w:r w:rsidRPr="00041016">
              <w:rPr>
                <w:sz w:val="22"/>
                <w:szCs w:val="22"/>
              </w:rPr>
              <w:t>В случае поставки некачественного тов</w:t>
            </w:r>
            <w:r w:rsidRPr="00041016">
              <w:rPr>
                <w:sz w:val="22"/>
                <w:szCs w:val="22"/>
              </w:rPr>
              <w:t>а</w:t>
            </w:r>
            <w:r w:rsidRPr="00041016">
              <w:rPr>
                <w:sz w:val="22"/>
                <w:szCs w:val="22"/>
              </w:rPr>
              <w:t>ра, Продавец обязан возместить Покупателю т</w:t>
            </w:r>
            <w:r w:rsidRPr="00041016">
              <w:rPr>
                <w:sz w:val="22"/>
                <w:szCs w:val="22"/>
              </w:rPr>
              <w:t>а</w:t>
            </w:r>
            <w:r w:rsidRPr="00041016">
              <w:rPr>
                <w:sz w:val="22"/>
                <w:szCs w:val="22"/>
              </w:rPr>
              <w:t>моженные платежи и все расходы, понесенные Покупателем, связанные с таможенным оформл</w:t>
            </w:r>
            <w:r w:rsidRPr="00041016">
              <w:rPr>
                <w:sz w:val="22"/>
                <w:szCs w:val="22"/>
              </w:rPr>
              <w:t>е</w:t>
            </w:r>
            <w:r w:rsidRPr="00041016">
              <w:rPr>
                <w:sz w:val="22"/>
                <w:szCs w:val="22"/>
              </w:rPr>
              <w:t>нием</w:t>
            </w:r>
            <w:r w:rsidRPr="00507E2E">
              <w:rPr>
                <w:sz w:val="22"/>
                <w:szCs w:val="22"/>
              </w:rPr>
              <w:t xml:space="preserve"> некачественного товара</w:t>
            </w:r>
            <w:r>
              <w:rPr>
                <w:sz w:val="22"/>
                <w:szCs w:val="22"/>
              </w:rPr>
              <w:t xml:space="preserve">, </w:t>
            </w:r>
            <w:r w:rsidRPr="00507E2E">
              <w:rPr>
                <w:sz w:val="22"/>
                <w:szCs w:val="22"/>
              </w:rPr>
              <w:t>его транспортиро</w:t>
            </w:r>
            <w:r w:rsidRPr="00507E2E">
              <w:rPr>
                <w:sz w:val="22"/>
                <w:szCs w:val="22"/>
              </w:rPr>
              <w:t>в</w:t>
            </w:r>
            <w:r w:rsidRPr="00507E2E">
              <w:rPr>
                <w:sz w:val="22"/>
                <w:szCs w:val="22"/>
              </w:rPr>
              <w:t>кой и хранением</w:t>
            </w:r>
            <w:r w:rsidRPr="00CF23F6">
              <w:rPr>
                <w:sz w:val="22"/>
                <w:szCs w:val="22"/>
              </w:rPr>
              <w:t>, произвести возврат полученной суммы оплаты, предоплаты в 10-дневный срок с момента окончания срока, установленного стор</w:t>
            </w:r>
            <w:r w:rsidRPr="00CF23F6">
              <w:rPr>
                <w:sz w:val="22"/>
                <w:szCs w:val="22"/>
              </w:rPr>
              <w:t>о</w:t>
            </w:r>
            <w:r w:rsidRPr="00CF23F6">
              <w:rPr>
                <w:sz w:val="22"/>
                <w:szCs w:val="22"/>
              </w:rPr>
              <w:t>нами для рассмотрения претензий Покупателя, а также возместить расходы, связанные с уплатой НДС на данный товар.</w:t>
            </w:r>
            <w:proofErr w:type="gramEnd"/>
          </w:p>
          <w:p w:rsidR="000E2A1B" w:rsidRPr="00CF23F6" w:rsidRDefault="000E2A1B" w:rsidP="00CF23F6">
            <w:pPr>
              <w:ind w:firstLine="426"/>
              <w:jc w:val="both"/>
              <w:rPr>
                <w:sz w:val="22"/>
                <w:szCs w:val="22"/>
              </w:rPr>
            </w:pPr>
            <w:r w:rsidRPr="00CF23F6">
              <w:rPr>
                <w:sz w:val="22"/>
                <w:szCs w:val="22"/>
              </w:rPr>
              <w:t>2.7. Продавец обязан произвести вывоз нек</w:t>
            </w:r>
            <w:r w:rsidRPr="00CF23F6">
              <w:rPr>
                <w:sz w:val="22"/>
                <w:szCs w:val="22"/>
              </w:rPr>
              <w:t>а</w:t>
            </w:r>
            <w:r w:rsidRPr="00CF23F6">
              <w:rPr>
                <w:sz w:val="22"/>
                <w:szCs w:val="22"/>
              </w:rPr>
              <w:t>чественного товара со склада Покупателя за  свой счет в течение 30 дней с момента окончания уст</w:t>
            </w:r>
            <w:r w:rsidRPr="00CF23F6">
              <w:rPr>
                <w:sz w:val="22"/>
                <w:szCs w:val="22"/>
              </w:rPr>
              <w:t>а</w:t>
            </w:r>
            <w:r w:rsidRPr="00CF23F6">
              <w:rPr>
                <w:sz w:val="22"/>
                <w:szCs w:val="22"/>
              </w:rPr>
              <w:t>новленного сторонами срока для рассмотрения претензий Покупателя.</w:t>
            </w:r>
          </w:p>
          <w:p w:rsidR="000E2A1B" w:rsidRPr="00AA7A66" w:rsidRDefault="000E2A1B" w:rsidP="00725225">
            <w:pPr>
              <w:ind w:firstLine="426"/>
              <w:jc w:val="both"/>
              <w:rPr>
                <w:sz w:val="22"/>
                <w:szCs w:val="22"/>
              </w:rPr>
            </w:pPr>
            <w:r w:rsidRPr="00373B39">
              <w:rPr>
                <w:sz w:val="22"/>
                <w:szCs w:val="22"/>
              </w:rPr>
              <w:t>2.8. Товар должен поступать в таре, опеч</w:t>
            </w:r>
            <w:r w:rsidRPr="00373B39">
              <w:rPr>
                <w:sz w:val="22"/>
                <w:szCs w:val="22"/>
              </w:rPr>
              <w:t>а</w:t>
            </w:r>
            <w:r w:rsidRPr="00373B39">
              <w:rPr>
                <w:sz w:val="22"/>
                <w:szCs w:val="22"/>
              </w:rPr>
              <w:t>танной производителем. В случае несоответствия этикеток производителя с этикетками поставле</w:t>
            </w:r>
            <w:r w:rsidRPr="00373B39">
              <w:rPr>
                <w:sz w:val="22"/>
                <w:szCs w:val="22"/>
              </w:rPr>
              <w:t>н</w:t>
            </w:r>
            <w:r w:rsidRPr="00373B39">
              <w:rPr>
                <w:sz w:val="22"/>
                <w:szCs w:val="22"/>
              </w:rPr>
              <w:t>ного Товара, а так же несоответствия серий Тов</w:t>
            </w:r>
            <w:r w:rsidRPr="00373B39">
              <w:rPr>
                <w:sz w:val="22"/>
                <w:szCs w:val="22"/>
              </w:rPr>
              <w:t>а</w:t>
            </w:r>
            <w:r w:rsidRPr="00373B39">
              <w:rPr>
                <w:sz w:val="22"/>
                <w:szCs w:val="22"/>
              </w:rPr>
              <w:t>ра с сериями сертификата производителя на п</w:t>
            </w:r>
            <w:r w:rsidRPr="00373B39">
              <w:rPr>
                <w:sz w:val="22"/>
                <w:szCs w:val="22"/>
              </w:rPr>
              <w:t>о</w:t>
            </w:r>
            <w:r w:rsidRPr="00373B39">
              <w:rPr>
                <w:sz w:val="22"/>
                <w:szCs w:val="22"/>
              </w:rPr>
              <w:t>ставленный Товар, Покупатель имеет право пр</w:t>
            </w:r>
            <w:r w:rsidRPr="00373B39">
              <w:rPr>
                <w:sz w:val="22"/>
                <w:szCs w:val="22"/>
              </w:rPr>
              <w:t>и</w:t>
            </w:r>
            <w:r w:rsidRPr="00373B39">
              <w:rPr>
                <w:sz w:val="22"/>
                <w:szCs w:val="22"/>
              </w:rPr>
              <w:t>зн</w:t>
            </w:r>
            <w:r>
              <w:rPr>
                <w:sz w:val="22"/>
                <w:szCs w:val="22"/>
              </w:rPr>
              <w:t>ать данный товар некачественным</w:t>
            </w:r>
            <w:r w:rsidRPr="00CF23F6">
              <w:rPr>
                <w:sz w:val="22"/>
                <w:szCs w:val="22"/>
              </w:rPr>
              <w:t>.</w:t>
            </w:r>
          </w:p>
          <w:p w:rsidR="000E2A1B" w:rsidRPr="00AA7A66" w:rsidRDefault="000E2A1B" w:rsidP="00725225">
            <w:pPr>
              <w:ind w:firstLine="426"/>
              <w:jc w:val="both"/>
              <w:rPr>
                <w:sz w:val="22"/>
                <w:szCs w:val="22"/>
              </w:rPr>
            </w:pPr>
          </w:p>
          <w:p w:rsidR="000E2A1B" w:rsidRDefault="000E2A1B" w:rsidP="00725225">
            <w:pPr>
              <w:ind w:firstLine="426"/>
              <w:jc w:val="both"/>
              <w:rPr>
                <w:sz w:val="22"/>
                <w:szCs w:val="22"/>
              </w:rPr>
            </w:pPr>
            <w:r w:rsidRPr="001B63A9">
              <w:rPr>
                <w:sz w:val="22"/>
                <w:szCs w:val="22"/>
              </w:rPr>
              <w:t>2</w:t>
            </w:r>
            <w:r>
              <w:rPr>
                <w:sz w:val="22"/>
                <w:szCs w:val="22"/>
              </w:rPr>
              <w:t xml:space="preserve">.9. </w:t>
            </w:r>
            <w:r w:rsidRPr="009A446B">
              <w:rPr>
                <w:sz w:val="22"/>
                <w:szCs w:val="22"/>
              </w:rPr>
              <w:t>Продавец (производитель) обязуется ув</w:t>
            </w:r>
            <w:r w:rsidRPr="009A446B">
              <w:rPr>
                <w:sz w:val="22"/>
                <w:szCs w:val="22"/>
              </w:rPr>
              <w:t>е</w:t>
            </w:r>
            <w:r w:rsidRPr="009A446B">
              <w:rPr>
                <w:sz w:val="22"/>
                <w:szCs w:val="22"/>
              </w:rPr>
              <w:t>домлять  Покупателя о произошедших изменен</w:t>
            </w:r>
            <w:r w:rsidRPr="009A446B">
              <w:rPr>
                <w:sz w:val="22"/>
                <w:szCs w:val="22"/>
              </w:rPr>
              <w:t>и</w:t>
            </w:r>
            <w:r w:rsidRPr="009A446B">
              <w:rPr>
                <w:sz w:val="22"/>
                <w:szCs w:val="22"/>
              </w:rPr>
              <w:t xml:space="preserve">ях затрагивающих </w:t>
            </w:r>
            <w:proofErr w:type="spellStart"/>
            <w:r w:rsidRPr="009A446B">
              <w:rPr>
                <w:bCs/>
                <w:color w:val="222222"/>
                <w:sz w:val="22"/>
                <w:szCs w:val="22"/>
                <w:shd w:val="clear" w:color="auto" w:fill="FFFFFF"/>
              </w:rPr>
              <w:t>Drug</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Master</w:t>
            </w:r>
            <w:proofErr w:type="spellEnd"/>
            <w:r w:rsidRPr="009A446B">
              <w:rPr>
                <w:bCs/>
                <w:color w:val="222222"/>
                <w:sz w:val="22"/>
                <w:szCs w:val="22"/>
                <w:shd w:val="clear" w:color="auto" w:fill="FFFFFF"/>
              </w:rPr>
              <w:t xml:space="preserve"> </w:t>
            </w:r>
            <w:proofErr w:type="spellStart"/>
            <w:r w:rsidRPr="009A446B">
              <w:rPr>
                <w:bCs/>
                <w:color w:val="222222"/>
                <w:sz w:val="22"/>
                <w:szCs w:val="22"/>
                <w:shd w:val="clear" w:color="auto" w:fill="FFFFFF"/>
              </w:rPr>
              <w:t>File</w:t>
            </w:r>
            <w:proofErr w:type="spellEnd"/>
            <w:r w:rsidRPr="009A446B">
              <w:rPr>
                <w:bCs/>
                <w:color w:val="222222"/>
                <w:sz w:val="22"/>
                <w:szCs w:val="22"/>
                <w:shd w:val="clear" w:color="auto" w:fill="FFFFFF"/>
              </w:rPr>
              <w:t xml:space="preserve"> (</w:t>
            </w:r>
            <w:r w:rsidRPr="009A446B">
              <w:rPr>
                <w:sz w:val="22"/>
                <w:szCs w:val="22"/>
                <w:lang w:val="en-US"/>
              </w:rPr>
              <w:t>DMF</w:t>
            </w:r>
            <w:r w:rsidRPr="009A446B">
              <w:rPr>
                <w:sz w:val="22"/>
                <w:szCs w:val="22"/>
              </w:rPr>
              <w:t>).</w:t>
            </w:r>
          </w:p>
          <w:p w:rsidR="000E2A1B" w:rsidRPr="00C27692" w:rsidRDefault="000E2A1B" w:rsidP="00725225">
            <w:pPr>
              <w:ind w:firstLine="426"/>
              <w:jc w:val="both"/>
              <w:rPr>
                <w:sz w:val="22"/>
                <w:szCs w:val="22"/>
              </w:rPr>
            </w:pPr>
            <w:r w:rsidRPr="00C27692">
              <w:rPr>
                <w:sz w:val="22"/>
                <w:szCs w:val="22"/>
              </w:rPr>
              <w:t>2.10. В случает если Продавец не является производителем Товара, Продавец обязан пред</w:t>
            </w:r>
            <w:r w:rsidRPr="00C27692">
              <w:rPr>
                <w:sz w:val="22"/>
                <w:szCs w:val="22"/>
              </w:rPr>
              <w:t>о</w:t>
            </w:r>
            <w:r w:rsidRPr="00C27692">
              <w:rPr>
                <w:sz w:val="22"/>
                <w:szCs w:val="22"/>
              </w:rPr>
              <w:t xml:space="preserve">ставить сведения </w:t>
            </w:r>
            <w:proofErr w:type="gramStart"/>
            <w:r w:rsidRPr="00C27692">
              <w:rPr>
                <w:sz w:val="22"/>
                <w:szCs w:val="22"/>
              </w:rPr>
              <w:t>о</w:t>
            </w:r>
            <w:proofErr w:type="gramEnd"/>
            <w:r w:rsidRPr="00C27692">
              <w:rPr>
                <w:sz w:val="22"/>
                <w:szCs w:val="22"/>
              </w:rPr>
              <w:t xml:space="preserve"> всех промежуточных поста</w:t>
            </w:r>
            <w:r w:rsidRPr="00C27692">
              <w:rPr>
                <w:sz w:val="22"/>
                <w:szCs w:val="22"/>
              </w:rPr>
              <w:t>в</w:t>
            </w:r>
            <w:r w:rsidRPr="00C27692">
              <w:rPr>
                <w:sz w:val="22"/>
                <w:szCs w:val="22"/>
              </w:rPr>
              <w:t>щиках Товара между производителем и Прода</w:t>
            </w:r>
            <w:r w:rsidRPr="00C27692">
              <w:rPr>
                <w:sz w:val="22"/>
                <w:szCs w:val="22"/>
              </w:rPr>
              <w:t>в</w:t>
            </w:r>
            <w:r w:rsidRPr="00C27692">
              <w:rPr>
                <w:sz w:val="22"/>
                <w:szCs w:val="22"/>
              </w:rPr>
              <w:t>цом</w:t>
            </w:r>
            <w:r w:rsidR="00AA7A66" w:rsidRPr="00C27692">
              <w:rPr>
                <w:sz w:val="22"/>
                <w:szCs w:val="22"/>
              </w:rPr>
              <w:t xml:space="preserve"> (цепочку поставок)</w:t>
            </w:r>
            <w:r w:rsidRPr="00C27692">
              <w:rPr>
                <w:sz w:val="22"/>
                <w:szCs w:val="22"/>
              </w:rPr>
              <w:t>.</w:t>
            </w:r>
          </w:p>
          <w:p w:rsidR="000E2A1B" w:rsidRDefault="000E2A1B" w:rsidP="00725225">
            <w:pPr>
              <w:ind w:firstLine="426"/>
              <w:jc w:val="both"/>
              <w:rPr>
                <w:sz w:val="22"/>
                <w:szCs w:val="22"/>
              </w:rPr>
            </w:pPr>
            <w:r w:rsidRPr="00C27692">
              <w:rPr>
                <w:sz w:val="22"/>
                <w:szCs w:val="22"/>
              </w:rPr>
              <w:t>2.11. Продавец обязан обеспечить наличие логгеров – устройств фиксации температуры</w:t>
            </w:r>
            <w:r w:rsidR="00AA7A66" w:rsidRPr="00C27692">
              <w:rPr>
                <w:sz w:val="22"/>
                <w:szCs w:val="22"/>
              </w:rPr>
              <w:t xml:space="preserve"> и </w:t>
            </w:r>
            <w:r w:rsidRPr="00C27692">
              <w:rPr>
                <w:sz w:val="22"/>
                <w:szCs w:val="22"/>
              </w:rPr>
              <w:t xml:space="preserve">влажности </w:t>
            </w:r>
            <w:r w:rsidR="00AA7A66" w:rsidRPr="00C27692">
              <w:rPr>
                <w:sz w:val="22"/>
                <w:szCs w:val="22"/>
              </w:rPr>
              <w:t xml:space="preserve">на всем пути </w:t>
            </w:r>
            <w:r w:rsidRPr="00C27692">
              <w:rPr>
                <w:sz w:val="22"/>
                <w:szCs w:val="22"/>
              </w:rPr>
              <w:t>транспортировки Товара.</w:t>
            </w:r>
          </w:p>
          <w:p w:rsidR="000E2A1B" w:rsidRPr="00716FDD" w:rsidRDefault="000E2A1B" w:rsidP="00725225">
            <w:pPr>
              <w:ind w:firstLine="426"/>
              <w:jc w:val="both"/>
              <w:rPr>
                <w:sz w:val="22"/>
                <w:szCs w:val="22"/>
              </w:rPr>
            </w:pPr>
          </w:p>
          <w:p w:rsidR="00677619" w:rsidRPr="00716FDD" w:rsidRDefault="00677619"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ПОСТАВКИ</w:t>
            </w:r>
          </w:p>
          <w:p w:rsidR="000E2A1B" w:rsidRPr="00CF23F6" w:rsidRDefault="000E2A1B" w:rsidP="00F55D88">
            <w:pPr>
              <w:ind w:firstLine="426"/>
              <w:jc w:val="both"/>
              <w:rPr>
                <w:sz w:val="22"/>
                <w:szCs w:val="22"/>
              </w:rPr>
            </w:pPr>
            <w:r w:rsidRPr="00CF23F6">
              <w:rPr>
                <w:sz w:val="22"/>
                <w:szCs w:val="22"/>
              </w:rPr>
              <w:t xml:space="preserve">3.1. Условия поставки определяются как </w:t>
            </w:r>
            <w:r>
              <w:rPr>
                <w:sz w:val="22"/>
                <w:szCs w:val="22"/>
              </w:rPr>
              <w:t xml:space="preserve">____ </w:t>
            </w:r>
            <w:r w:rsidRPr="00CF23F6">
              <w:rPr>
                <w:sz w:val="22"/>
                <w:szCs w:val="22"/>
              </w:rPr>
              <w:t>в соответствии с международными правилами толкования торговых терминов «</w:t>
            </w:r>
            <w:proofErr w:type="spellStart"/>
            <w:r w:rsidRPr="00CF23F6">
              <w:rPr>
                <w:sz w:val="22"/>
                <w:szCs w:val="22"/>
              </w:rPr>
              <w:t>Инкотермс</w:t>
            </w:r>
            <w:proofErr w:type="spellEnd"/>
            <w:r w:rsidRPr="00CF23F6">
              <w:rPr>
                <w:sz w:val="22"/>
                <w:szCs w:val="22"/>
              </w:rPr>
              <w:t>» в редакции 20</w:t>
            </w:r>
            <w:r>
              <w:rPr>
                <w:sz w:val="22"/>
                <w:szCs w:val="22"/>
              </w:rPr>
              <w:t>2</w:t>
            </w:r>
            <w:r w:rsidRPr="00CF23F6">
              <w:rPr>
                <w:sz w:val="22"/>
                <w:szCs w:val="22"/>
              </w:rPr>
              <w:t>0</w:t>
            </w:r>
            <w:r>
              <w:rPr>
                <w:sz w:val="22"/>
                <w:szCs w:val="22"/>
              </w:rPr>
              <w:t xml:space="preserve"> </w:t>
            </w:r>
            <w:r w:rsidRPr="00CF23F6">
              <w:rPr>
                <w:sz w:val="22"/>
                <w:szCs w:val="22"/>
              </w:rPr>
              <w:t>г. Право собственности на товар и риск случайной гибели</w:t>
            </w:r>
            <w:r w:rsidR="00CF0AFF">
              <w:rPr>
                <w:sz w:val="22"/>
                <w:szCs w:val="22"/>
              </w:rPr>
              <w:t xml:space="preserve"> или случайного поврежд</w:t>
            </w:r>
            <w:r w:rsidR="00CF0AFF">
              <w:rPr>
                <w:sz w:val="22"/>
                <w:szCs w:val="22"/>
              </w:rPr>
              <w:t>е</w:t>
            </w:r>
            <w:r w:rsidR="00CF0AFF">
              <w:rPr>
                <w:sz w:val="22"/>
                <w:szCs w:val="22"/>
              </w:rPr>
              <w:lastRenderedPageBreak/>
              <w:t>ния</w:t>
            </w:r>
            <w:r w:rsidRPr="00CF23F6">
              <w:rPr>
                <w:sz w:val="22"/>
                <w:szCs w:val="22"/>
              </w:rPr>
              <w:t xml:space="preserve"> товара переходят от Продавца к Покупателю</w:t>
            </w:r>
            <w:r w:rsidRPr="00C81DFA">
              <w:rPr>
                <w:sz w:val="22"/>
                <w:szCs w:val="22"/>
              </w:rPr>
              <w:t xml:space="preserve"> </w:t>
            </w:r>
            <w:r>
              <w:rPr>
                <w:sz w:val="22"/>
                <w:szCs w:val="22"/>
              </w:rPr>
              <w:t>с</w:t>
            </w:r>
            <w:r w:rsidRPr="00CF23F6">
              <w:rPr>
                <w:sz w:val="22"/>
                <w:szCs w:val="22"/>
              </w:rPr>
              <w:t xml:space="preserve"> </w:t>
            </w:r>
            <w:r>
              <w:rPr>
                <w:sz w:val="22"/>
                <w:szCs w:val="22"/>
              </w:rPr>
              <w:t>момент</w:t>
            </w:r>
            <w:r w:rsidRPr="00C81DFA">
              <w:rPr>
                <w:sz w:val="22"/>
                <w:szCs w:val="22"/>
              </w:rPr>
              <w:t>а</w:t>
            </w:r>
            <w:r>
              <w:rPr>
                <w:sz w:val="22"/>
                <w:szCs w:val="22"/>
              </w:rPr>
              <w:t xml:space="preserve"> передачи</w:t>
            </w:r>
            <w:r w:rsidRPr="00CF23F6">
              <w:rPr>
                <w:sz w:val="22"/>
                <w:szCs w:val="22"/>
              </w:rPr>
              <w:t xml:space="preserve"> товара в названно</w:t>
            </w:r>
            <w:r>
              <w:rPr>
                <w:sz w:val="22"/>
                <w:szCs w:val="22"/>
              </w:rPr>
              <w:t>м</w:t>
            </w:r>
            <w:r w:rsidRPr="00CF23F6">
              <w:rPr>
                <w:sz w:val="22"/>
                <w:szCs w:val="22"/>
              </w:rPr>
              <w:t xml:space="preserve"> мест</w:t>
            </w:r>
            <w:r>
              <w:rPr>
                <w:sz w:val="22"/>
                <w:szCs w:val="22"/>
              </w:rPr>
              <w:t>е</w:t>
            </w:r>
            <w:r w:rsidRPr="00CF23F6">
              <w:rPr>
                <w:sz w:val="22"/>
                <w:szCs w:val="22"/>
              </w:rPr>
              <w:t xml:space="preserve"> назначения.</w:t>
            </w:r>
          </w:p>
          <w:p w:rsidR="000E2A1B" w:rsidRPr="00CF23F6" w:rsidRDefault="000E2A1B" w:rsidP="00F55D88">
            <w:pPr>
              <w:ind w:firstLine="426"/>
              <w:jc w:val="both"/>
              <w:rPr>
                <w:sz w:val="22"/>
                <w:szCs w:val="22"/>
              </w:rPr>
            </w:pPr>
            <w:r w:rsidRPr="00CF23F6">
              <w:rPr>
                <w:sz w:val="22"/>
                <w:szCs w:val="22"/>
              </w:rPr>
              <w:t xml:space="preserve">3.2. Продавец обязан известить Покупателя по факсу </w:t>
            </w:r>
            <w:r>
              <w:rPr>
                <w:sz w:val="22"/>
                <w:szCs w:val="22"/>
              </w:rPr>
              <w:t xml:space="preserve">или электронной почте </w:t>
            </w:r>
            <w:r w:rsidRPr="00CF23F6">
              <w:rPr>
                <w:sz w:val="22"/>
                <w:szCs w:val="22"/>
              </w:rPr>
              <w:t>о произведенной отгрузке в течение 24 часов с момента отгрузки и направить по факсу копию счета и копии тран</w:t>
            </w:r>
            <w:r w:rsidRPr="00CF23F6">
              <w:rPr>
                <w:sz w:val="22"/>
                <w:szCs w:val="22"/>
              </w:rPr>
              <w:t>с</w:t>
            </w:r>
            <w:r w:rsidRPr="00CF23F6">
              <w:rPr>
                <w:sz w:val="22"/>
                <w:szCs w:val="22"/>
              </w:rPr>
              <w:t>портных документов.</w:t>
            </w:r>
            <w:r>
              <w:rPr>
                <w:sz w:val="22"/>
                <w:szCs w:val="22"/>
              </w:rPr>
              <w:t xml:space="preserve"> В случае отгрузки железн</w:t>
            </w:r>
            <w:r>
              <w:rPr>
                <w:sz w:val="22"/>
                <w:szCs w:val="22"/>
              </w:rPr>
              <w:t>о</w:t>
            </w:r>
            <w:r>
              <w:rPr>
                <w:sz w:val="22"/>
                <w:szCs w:val="22"/>
              </w:rPr>
              <w:t xml:space="preserve">дорожным транспортом, </w:t>
            </w:r>
            <w:r w:rsidRPr="00CF23F6">
              <w:rPr>
                <w:sz w:val="22"/>
                <w:szCs w:val="22"/>
              </w:rPr>
              <w:t>Продавец обязуется пр</w:t>
            </w:r>
            <w:r w:rsidRPr="00CF23F6">
              <w:rPr>
                <w:sz w:val="22"/>
                <w:szCs w:val="22"/>
              </w:rPr>
              <w:t>о</w:t>
            </w:r>
            <w:r w:rsidRPr="00CF23F6">
              <w:rPr>
                <w:sz w:val="22"/>
                <w:szCs w:val="22"/>
              </w:rPr>
              <w:t>извести отгрузку товара (при использовании ж</w:t>
            </w:r>
            <w:r w:rsidRPr="00CF23F6">
              <w:rPr>
                <w:sz w:val="22"/>
                <w:szCs w:val="22"/>
              </w:rPr>
              <w:t>е</w:t>
            </w:r>
            <w:r w:rsidRPr="00CF23F6">
              <w:rPr>
                <w:sz w:val="22"/>
                <w:szCs w:val="22"/>
              </w:rPr>
              <w:t>лезнодорожных контейнеров) весом брутто одн</w:t>
            </w:r>
            <w:r w:rsidRPr="00CF23F6">
              <w:rPr>
                <w:sz w:val="22"/>
                <w:szCs w:val="22"/>
              </w:rPr>
              <w:t>о</w:t>
            </w:r>
            <w:r w:rsidRPr="00CF23F6">
              <w:rPr>
                <w:sz w:val="22"/>
                <w:szCs w:val="22"/>
              </w:rPr>
              <w:t xml:space="preserve">го контейнера не более 19,5 тонн. </w:t>
            </w:r>
          </w:p>
          <w:p w:rsidR="000E2A1B" w:rsidRPr="00CF23F6" w:rsidRDefault="000E2A1B" w:rsidP="00F55D88">
            <w:pPr>
              <w:ind w:firstLine="426"/>
              <w:jc w:val="both"/>
              <w:rPr>
                <w:sz w:val="22"/>
                <w:szCs w:val="22"/>
              </w:rPr>
            </w:pPr>
            <w:r w:rsidRPr="00CF23F6">
              <w:rPr>
                <w:sz w:val="22"/>
                <w:szCs w:val="22"/>
              </w:rPr>
              <w:t>3.3. Продавец вместе с поставляемым тов</w:t>
            </w:r>
            <w:r w:rsidRPr="00CF23F6">
              <w:rPr>
                <w:sz w:val="22"/>
                <w:szCs w:val="22"/>
              </w:rPr>
              <w:t>а</w:t>
            </w:r>
            <w:r w:rsidRPr="00CF23F6">
              <w:rPr>
                <w:sz w:val="22"/>
                <w:szCs w:val="22"/>
              </w:rPr>
              <w:t>ром обязан представить Покупателю следующие документы:</w:t>
            </w:r>
          </w:p>
          <w:p w:rsidR="000E2A1B" w:rsidRPr="00CF23F6" w:rsidRDefault="000E2A1B" w:rsidP="00F55D88">
            <w:pPr>
              <w:ind w:firstLine="426"/>
              <w:jc w:val="both"/>
              <w:rPr>
                <w:sz w:val="22"/>
                <w:szCs w:val="22"/>
              </w:rPr>
            </w:pPr>
            <w:proofErr w:type="gramStart"/>
            <w:r>
              <w:rPr>
                <w:sz w:val="22"/>
                <w:szCs w:val="22"/>
              </w:rPr>
              <w:t xml:space="preserve">- </w:t>
            </w:r>
            <w:r w:rsidRPr="00CF23F6">
              <w:rPr>
                <w:sz w:val="22"/>
                <w:szCs w:val="22"/>
              </w:rPr>
              <w:t>товарно-транспортная накладная /CMR/)</w:t>
            </w:r>
            <w:r>
              <w:rPr>
                <w:sz w:val="22"/>
                <w:szCs w:val="22"/>
              </w:rPr>
              <w:t xml:space="preserve"> (</w:t>
            </w:r>
            <w:r w:rsidRPr="00CF23F6">
              <w:rPr>
                <w:sz w:val="22"/>
                <w:szCs w:val="22"/>
              </w:rPr>
              <w:t>оригинал 3 экз</w:t>
            </w:r>
            <w:r>
              <w:rPr>
                <w:sz w:val="22"/>
                <w:szCs w:val="22"/>
              </w:rPr>
              <w:t>.)</w:t>
            </w:r>
            <w:r w:rsidRPr="00CF23F6">
              <w:rPr>
                <w:sz w:val="22"/>
                <w:szCs w:val="22"/>
              </w:rPr>
              <w:t>;</w:t>
            </w:r>
            <w:proofErr w:type="gramEnd"/>
          </w:p>
          <w:p w:rsidR="000E2A1B" w:rsidRDefault="000E2A1B" w:rsidP="00F55D88">
            <w:pPr>
              <w:ind w:firstLine="426"/>
              <w:jc w:val="both"/>
              <w:rPr>
                <w:sz w:val="22"/>
                <w:szCs w:val="22"/>
              </w:rPr>
            </w:pPr>
            <w:r>
              <w:rPr>
                <w:sz w:val="22"/>
                <w:szCs w:val="22"/>
              </w:rPr>
              <w:t xml:space="preserve">- </w:t>
            </w:r>
            <w:r w:rsidRPr="00CF23F6">
              <w:rPr>
                <w:sz w:val="22"/>
                <w:szCs w:val="22"/>
              </w:rPr>
              <w:t>счет-фактура (инвойс) с обязательным ук</w:t>
            </w:r>
            <w:r w:rsidRPr="00CF23F6">
              <w:rPr>
                <w:sz w:val="22"/>
                <w:szCs w:val="22"/>
              </w:rPr>
              <w:t>а</w:t>
            </w:r>
            <w:r w:rsidRPr="00CF23F6">
              <w:rPr>
                <w:sz w:val="22"/>
                <w:szCs w:val="22"/>
              </w:rPr>
              <w:t>занием страны происхождения товара</w:t>
            </w:r>
            <w:r>
              <w:rPr>
                <w:sz w:val="22"/>
                <w:szCs w:val="22"/>
              </w:rPr>
              <w:t>, производ</w:t>
            </w:r>
            <w:r>
              <w:rPr>
                <w:sz w:val="22"/>
                <w:szCs w:val="22"/>
              </w:rPr>
              <w:t>и</w:t>
            </w:r>
            <w:r>
              <w:rPr>
                <w:sz w:val="22"/>
                <w:szCs w:val="22"/>
              </w:rPr>
              <w:t>теля товара, условий поставки, условий оплаты (</w:t>
            </w:r>
            <w:r w:rsidRPr="00CF23F6">
              <w:rPr>
                <w:sz w:val="22"/>
                <w:szCs w:val="22"/>
              </w:rPr>
              <w:t>оригинал 3 экз.</w:t>
            </w:r>
            <w:r>
              <w:rPr>
                <w:sz w:val="22"/>
                <w:szCs w:val="22"/>
              </w:rPr>
              <w:t>)</w:t>
            </w:r>
            <w:r w:rsidRPr="00CF23F6">
              <w:rPr>
                <w:sz w:val="22"/>
                <w:szCs w:val="22"/>
              </w:rPr>
              <w:t>;</w:t>
            </w:r>
          </w:p>
          <w:p w:rsidR="000E2A1B" w:rsidRPr="00CF23F6" w:rsidRDefault="000E2A1B" w:rsidP="00F55D88">
            <w:pPr>
              <w:ind w:firstLine="426"/>
              <w:jc w:val="both"/>
              <w:rPr>
                <w:sz w:val="22"/>
                <w:szCs w:val="22"/>
              </w:rPr>
            </w:pPr>
            <w:r>
              <w:rPr>
                <w:sz w:val="22"/>
                <w:szCs w:val="22"/>
              </w:rPr>
              <w:t>- упаковочный лист (</w:t>
            </w:r>
            <w:r w:rsidRPr="00CF23F6">
              <w:rPr>
                <w:sz w:val="22"/>
                <w:szCs w:val="22"/>
              </w:rPr>
              <w:t>оригинал</w:t>
            </w:r>
            <w:r>
              <w:rPr>
                <w:sz w:val="22"/>
                <w:szCs w:val="22"/>
              </w:rPr>
              <w:t xml:space="preserve"> 3 экз.);</w:t>
            </w:r>
          </w:p>
          <w:p w:rsidR="000E2A1B" w:rsidRPr="00C27692" w:rsidRDefault="000E2A1B" w:rsidP="00F55D88">
            <w:pPr>
              <w:ind w:firstLine="426"/>
              <w:jc w:val="both"/>
              <w:rPr>
                <w:sz w:val="22"/>
                <w:szCs w:val="22"/>
              </w:rPr>
            </w:pPr>
            <w:r w:rsidRPr="00C27692">
              <w:rPr>
                <w:sz w:val="22"/>
                <w:szCs w:val="22"/>
              </w:rPr>
              <w:t>- сертификат качества на каждую серию тов</w:t>
            </w:r>
            <w:r w:rsidRPr="00C27692">
              <w:rPr>
                <w:sz w:val="22"/>
                <w:szCs w:val="22"/>
              </w:rPr>
              <w:t>а</w:t>
            </w:r>
            <w:r w:rsidRPr="00C27692">
              <w:rPr>
                <w:sz w:val="22"/>
                <w:szCs w:val="22"/>
              </w:rPr>
              <w:t>ра (оригинал 1 экз.);</w:t>
            </w:r>
          </w:p>
          <w:p w:rsidR="000E2A1B" w:rsidRPr="00C27692" w:rsidRDefault="000E2A1B" w:rsidP="00F55D88">
            <w:pPr>
              <w:autoSpaceDE w:val="0"/>
              <w:autoSpaceDN w:val="0"/>
              <w:adjustRightInd w:val="0"/>
              <w:ind w:firstLine="426"/>
              <w:jc w:val="both"/>
              <w:rPr>
                <w:sz w:val="22"/>
                <w:szCs w:val="22"/>
              </w:rPr>
            </w:pPr>
            <w:r w:rsidRPr="00C27692">
              <w:rPr>
                <w:sz w:val="22"/>
                <w:szCs w:val="22"/>
              </w:rPr>
              <w:t>паспорт безопасности товара (</w:t>
            </w:r>
            <w:proofErr w:type="spellStart"/>
            <w:proofErr w:type="gramStart"/>
            <w:r w:rsidRPr="00C27692">
              <w:rPr>
                <w:sz w:val="22"/>
                <w:szCs w:val="22"/>
              </w:rPr>
              <w:t>Ма</w:t>
            </w:r>
            <w:proofErr w:type="gramEnd"/>
            <w:r w:rsidRPr="00C27692">
              <w:rPr>
                <w:sz w:val="22"/>
                <w:szCs w:val="22"/>
                <w:lang w:val="en-US"/>
              </w:rPr>
              <w:t>terial</w:t>
            </w:r>
            <w:proofErr w:type="spellEnd"/>
            <w:r w:rsidRPr="00C27692">
              <w:rPr>
                <w:sz w:val="22"/>
                <w:szCs w:val="22"/>
              </w:rPr>
              <w:t xml:space="preserve"> </w:t>
            </w:r>
            <w:r w:rsidRPr="00C27692">
              <w:rPr>
                <w:sz w:val="22"/>
                <w:szCs w:val="22"/>
                <w:lang w:val="en-US"/>
              </w:rPr>
              <w:t>Safety</w:t>
            </w:r>
            <w:r w:rsidRPr="00C27692">
              <w:rPr>
                <w:sz w:val="22"/>
                <w:szCs w:val="22"/>
              </w:rPr>
              <w:t xml:space="preserve"> </w:t>
            </w:r>
            <w:r w:rsidRPr="00C27692">
              <w:rPr>
                <w:sz w:val="22"/>
                <w:szCs w:val="22"/>
                <w:lang w:val="en-US"/>
              </w:rPr>
              <w:t>Data</w:t>
            </w:r>
            <w:r w:rsidRPr="00C27692">
              <w:rPr>
                <w:sz w:val="22"/>
                <w:szCs w:val="22"/>
              </w:rPr>
              <w:t xml:space="preserve"> </w:t>
            </w:r>
            <w:r w:rsidRPr="00C27692">
              <w:rPr>
                <w:sz w:val="22"/>
                <w:szCs w:val="22"/>
                <w:lang w:val="en-US"/>
              </w:rPr>
              <w:t>Sheet</w:t>
            </w:r>
            <w:r w:rsidRPr="00C27692">
              <w:rPr>
                <w:sz w:val="22"/>
                <w:szCs w:val="22"/>
              </w:rPr>
              <w:t xml:space="preserve"> (</w:t>
            </w:r>
            <w:r w:rsidRPr="00C27692">
              <w:rPr>
                <w:sz w:val="22"/>
                <w:szCs w:val="22"/>
                <w:lang w:val="en-US"/>
              </w:rPr>
              <w:t>MSDS</w:t>
            </w:r>
            <w:r w:rsidRPr="00C27692">
              <w:rPr>
                <w:sz w:val="22"/>
                <w:szCs w:val="22"/>
              </w:rPr>
              <w:t>) (1 экз.);</w:t>
            </w:r>
          </w:p>
          <w:p w:rsidR="000E2A1B" w:rsidRPr="00C27692" w:rsidRDefault="000E2A1B" w:rsidP="00F55D88">
            <w:pPr>
              <w:autoSpaceDE w:val="0"/>
              <w:autoSpaceDN w:val="0"/>
              <w:adjustRightInd w:val="0"/>
              <w:ind w:firstLine="426"/>
              <w:jc w:val="both"/>
              <w:rPr>
                <w:sz w:val="22"/>
                <w:szCs w:val="22"/>
              </w:rPr>
            </w:pPr>
            <w:r w:rsidRPr="00C27692">
              <w:rPr>
                <w:sz w:val="22"/>
                <w:szCs w:val="22"/>
              </w:rPr>
              <w:t xml:space="preserve">- </w:t>
            </w:r>
            <w:proofErr w:type="gramStart"/>
            <w:r w:rsidRPr="00C27692">
              <w:rPr>
                <w:sz w:val="22"/>
                <w:szCs w:val="22"/>
              </w:rPr>
              <w:t>в</w:t>
            </w:r>
            <w:proofErr w:type="gramEnd"/>
            <w:r w:rsidRPr="00C27692">
              <w:rPr>
                <w:sz w:val="22"/>
                <w:szCs w:val="22"/>
              </w:rPr>
              <w:t xml:space="preserve"> случает если </w:t>
            </w:r>
            <w:proofErr w:type="gramStart"/>
            <w:r w:rsidRPr="00C27692">
              <w:rPr>
                <w:sz w:val="22"/>
                <w:szCs w:val="22"/>
              </w:rPr>
              <w:t>Продавец</w:t>
            </w:r>
            <w:proofErr w:type="gramEnd"/>
            <w:r w:rsidRPr="00C27692">
              <w:rPr>
                <w:sz w:val="22"/>
                <w:szCs w:val="22"/>
              </w:rPr>
              <w:t xml:space="preserve"> не является прои</w:t>
            </w:r>
            <w:r w:rsidRPr="00C27692">
              <w:rPr>
                <w:sz w:val="22"/>
                <w:szCs w:val="22"/>
              </w:rPr>
              <w:t>з</w:t>
            </w:r>
            <w:r w:rsidRPr="00C27692">
              <w:rPr>
                <w:sz w:val="22"/>
                <w:szCs w:val="22"/>
              </w:rPr>
              <w:t>водителем Товара, документ выданный произв</w:t>
            </w:r>
            <w:r w:rsidRPr="00C27692">
              <w:rPr>
                <w:sz w:val="22"/>
                <w:szCs w:val="22"/>
              </w:rPr>
              <w:t>о</w:t>
            </w:r>
            <w:r w:rsidRPr="00C27692">
              <w:rPr>
                <w:sz w:val="22"/>
                <w:szCs w:val="22"/>
              </w:rPr>
              <w:t>дителем товара, подтверждающий право Продавца осуществлять реализацию товара Покупателю в качестве сбытовой организации производителя либо его официального торгового представителя.</w:t>
            </w:r>
          </w:p>
          <w:p w:rsidR="000E2A1B" w:rsidRPr="00507E2E" w:rsidRDefault="000E2A1B" w:rsidP="00F55D88">
            <w:pPr>
              <w:ind w:firstLine="426"/>
              <w:jc w:val="both"/>
              <w:rPr>
                <w:sz w:val="22"/>
                <w:szCs w:val="22"/>
              </w:rPr>
            </w:pPr>
            <w:r w:rsidRPr="00C27692">
              <w:rPr>
                <w:sz w:val="22"/>
                <w:szCs w:val="22"/>
              </w:rPr>
              <w:t>При поставке лекарственного растительного</w:t>
            </w:r>
            <w:r w:rsidRPr="00CF23F6">
              <w:rPr>
                <w:sz w:val="22"/>
                <w:szCs w:val="22"/>
              </w:rPr>
              <w:t xml:space="preserve"> сырья, дополнительно предоставляются проток</w:t>
            </w:r>
            <w:r w:rsidRPr="00CF23F6">
              <w:rPr>
                <w:sz w:val="22"/>
                <w:szCs w:val="22"/>
              </w:rPr>
              <w:t>о</w:t>
            </w:r>
            <w:r w:rsidRPr="00CF23F6">
              <w:rPr>
                <w:sz w:val="22"/>
                <w:szCs w:val="22"/>
              </w:rPr>
              <w:t>лы испытаний о проведении радиационного ко</w:t>
            </w:r>
            <w:r w:rsidRPr="00CF23F6">
              <w:rPr>
                <w:sz w:val="22"/>
                <w:szCs w:val="22"/>
              </w:rPr>
              <w:t>н</w:t>
            </w:r>
            <w:r w:rsidRPr="00CF23F6">
              <w:rPr>
                <w:sz w:val="22"/>
                <w:szCs w:val="22"/>
              </w:rPr>
              <w:t xml:space="preserve">троля и проведения испытаний </w:t>
            </w:r>
            <w:r>
              <w:rPr>
                <w:sz w:val="22"/>
                <w:szCs w:val="22"/>
              </w:rPr>
              <w:t>по тесту</w:t>
            </w:r>
            <w:r w:rsidRPr="00CF23F6">
              <w:rPr>
                <w:sz w:val="22"/>
                <w:szCs w:val="22"/>
              </w:rPr>
              <w:t xml:space="preserve"> «микр</w:t>
            </w:r>
            <w:r w:rsidRPr="00CF23F6">
              <w:rPr>
                <w:sz w:val="22"/>
                <w:szCs w:val="22"/>
              </w:rPr>
              <w:t>о</w:t>
            </w:r>
            <w:r w:rsidRPr="00CF23F6">
              <w:rPr>
                <w:sz w:val="22"/>
                <w:szCs w:val="22"/>
              </w:rPr>
              <w:t>биологическ</w:t>
            </w:r>
            <w:r>
              <w:rPr>
                <w:sz w:val="22"/>
                <w:szCs w:val="22"/>
              </w:rPr>
              <w:t>ая</w:t>
            </w:r>
            <w:r w:rsidRPr="00CF23F6">
              <w:rPr>
                <w:sz w:val="22"/>
                <w:szCs w:val="22"/>
              </w:rPr>
              <w:t xml:space="preserve"> чисто</w:t>
            </w:r>
            <w:r>
              <w:rPr>
                <w:sz w:val="22"/>
                <w:szCs w:val="22"/>
              </w:rPr>
              <w:t>та», фитосанитарный серт</w:t>
            </w:r>
            <w:r>
              <w:rPr>
                <w:sz w:val="22"/>
                <w:szCs w:val="22"/>
              </w:rPr>
              <w:t>и</w:t>
            </w:r>
            <w:r>
              <w:rPr>
                <w:sz w:val="22"/>
                <w:szCs w:val="22"/>
              </w:rPr>
              <w:t>фикат (оригинал).</w:t>
            </w:r>
          </w:p>
          <w:p w:rsidR="000E2A1B" w:rsidRPr="00CF23F6" w:rsidRDefault="000E2A1B" w:rsidP="00F55D88">
            <w:pPr>
              <w:ind w:firstLine="426"/>
              <w:jc w:val="both"/>
              <w:rPr>
                <w:sz w:val="22"/>
                <w:szCs w:val="22"/>
              </w:rPr>
            </w:pPr>
            <w:r w:rsidRPr="00CF23F6">
              <w:rPr>
                <w:sz w:val="22"/>
                <w:szCs w:val="22"/>
              </w:rPr>
              <w:t>При поставке пищевой продукции, дополн</w:t>
            </w:r>
            <w:r w:rsidRPr="00CF23F6">
              <w:rPr>
                <w:sz w:val="22"/>
                <w:szCs w:val="22"/>
              </w:rPr>
              <w:t>и</w:t>
            </w:r>
            <w:r w:rsidRPr="00CF23F6">
              <w:rPr>
                <w:sz w:val="22"/>
                <w:szCs w:val="22"/>
              </w:rPr>
              <w:t>тельно предоставляются удостоверение о госуда</w:t>
            </w:r>
            <w:r w:rsidRPr="00CF23F6">
              <w:rPr>
                <w:sz w:val="22"/>
                <w:szCs w:val="22"/>
              </w:rPr>
              <w:t>р</w:t>
            </w:r>
            <w:r w:rsidRPr="00CF23F6">
              <w:rPr>
                <w:sz w:val="22"/>
                <w:szCs w:val="22"/>
              </w:rPr>
              <w:t>ственной гигиенической регистрации и сертиф</w:t>
            </w:r>
            <w:r w:rsidRPr="00CF23F6">
              <w:rPr>
                <w:sz w:val="22"/>
                <w:szCs w:val="22"/>
              </w:rPr>
              <w:t>и</w:t>
            </w:r>
            <w:r w:rsidRPr="00CF23F6">
              <w:rPr>
                <w:sz w:val="22"/>
                <w:szCs w:val="22"/>
              </w:rPr>
              <w:t>каты соответствия.</w:t>
            </w:r>
          </w:p>
          <w:p w:rsidR="000E2A1B" w:rsidRPr="00CF23F6" w:rsidRDefault="000E2A1B" w:rsidP="00F55D88">
            <w:pPr>
              <w:ind w:firstLine="426"/>
              <w:jc w:val="both"/>
              <w:rPr>
                <w:sz w:val="22"/>
                <w:szCs w:val="22"/>
              </w:rPr>
            </w:pPr>
            <w:r w:rsidRPr="00CF23F6">
              <w:rPr>
                <w:sz w:val="22"/>
                <w:szCs w:val="22"/>
              </w:rPr>
              <w:t>При поставке упаковочных материалов, д</w:t>
            </w:r>
            <w:r w:rsidRPr="00CF23F6">
              <w:rPr>
                <w:sz w:val="22"/>
                <w:szCs w:val="22"/>
              </w:rPr>
              <w:t>о</w:t>
            </w:r>
            <w:r w:rsidRPr="00CF23F6">
              <w:rPr>
                <w:sz w:val="22"/>
                <w:szCs w:val="22"/>
              </w:rPr>
              <w:t>полнительно предоставляется удостоверение о государственной гигиенической регистрации.</w:t>
            </w:r>
          </w:p>
          <w:p w:rsidR="000E2A1B" w:rsidRPr="00507E2E" w:rsidRDefault="000E2A1B" w:rsidP="00F55D88">
            <w:pPr>
              <w:ind w:firstLine="426"/>
              <w:jc w:val="both"/>
              <w:rPr>
                <w:sz w:val="22"/>
                <w:szCs w:val="22"/>
              </w:rPr>
            </w:pPr>
            <w:r w:rsidRPr="00CF23F6">
              <w:rPr>
                <w:sz w:val="22"/>
                <w:szCs w:val="22"/>
              </w:rPr>
              <w:t>При поставке сырья животного происхожд</w:t>
            </w:r>
            <w:r w:rsidRPr="00CF23F6">
              <w:rPr>
                <w:sz w:val="22"/>
                <w:szCs w:val="22"/>
              </w:rPr>
              <w:t>е</w:t>
            </w:r>
            <w:r w:rsidRPr="00CF23F6">
              <w:rPr>
                <w:sz w:val="22"/>
                <w:szCs w:val="22"/>
              </w:rPr>
              <w:t>ния, дополнительно предоставляются ветерина</w:t>
            </w:r>
            <w:r w:rsidRPr="00CF23F6">
              <w:rPr>
                <w:sz w:val="22"/>
                <w:szCs w:val="22"/>
              </w:rPr>
              <w:t>р</w:t>
            </w:r>
            <w:r w:rsidRPr="00CF23F6">
              <w:rPr>
                <w:sz w:val="22"/>
                <w:szCs w:val="22"/>
              </w:rPr>
              <w:t>ные свиде</w:t>
            </w:r>
            <w:r>
              <w:rPr>
                <w:sz w:val="22"/>
                <w:szCs w:val="22"/>
              </w:rPr>
              <w:t>тельства</w:t>
            </w:r>
            <w:r w:rsidRPr="00507E2E">
              <w:rPr>
                <w:sz w:val="22"/>
                <w:szCs w:val="22"/>
              </w:rPr>
              <w:t xml:space="preserve"> (</w:t>
            </w:r>
            <w:r>
              <w:rPr>
                <w:sz w:val="22"/>
                <w:szCs w:val="22"/>
              </w:rPr>
              <w:t>оригинал).</w:t>
            </w:r>
          </w:p>
          <w:p w:rsidR="000E2A1B" w:rsidRPr="00CF23F6" w:rsidRDefault="000E2A1B" w:rsidP="00F55D88">
            <w:pPr>
              <w:ind w:firstLine="426"/>
              <w:jc w:val="both"/>
              <w:rPr>
                <w:sz w:val="22"/>
                <w:szCs w:val="22"/>
              </w:rPr>
            </w:pPr>
            <w:r w:rsidRPr="00CF23F6">
              <w:rPr>
                <w:sz w:val="22"/>
                <w:szCs w:val="22"/>
              </w:rPr>
              <w:t xml:space="preserve">3.4. </w:t>
            </w:r>
            <w:proofErr w:type="gramStart"/>
            <w:r w:rsidRPr="00CF23F6">
              <w:rPr>
                <w:sz w:val="22"/>
                <w:szCs w:val="22"/>
              </w:rPr>
              <w:t>В случае если Продавец не представил документы, указанные в п.3.3 настоящего ко</w:t>
            </w:r>
            <w:r w:rsidRPr="00CF23F6">
              <w:rPr>
                <w:sz w:val="22"/>
                <w:szCs w:val="22"/>
              </w:rPr>
              <w:t>н</w:t>
            </w:r>
            <w:r w:rsidRPr="00CF23F6">
              <w:rPr>
                <w:sz w:val="22"/>
                <w:szCs w:val="22"/>
              </w:rPr>
              <w:t>тракта, и по этой причине Покупатель не может произвести таможенную очистку товара, то в этом случае товар  размещается на складе временного хранения (СВХ) или складе Покупателя, а все расходы, понесенные Покупателем в связи с хр</w:t>
            </w:r>
            <w:r w:rsidRPr="00CF23F6">
              <w:rPr>
                <w:sz w:val="22"/>
                <w:szCs w:val="22"/>
              </w:rPr>
              <w:t>а</w:t>
            </w:r>
            <w:r w:rsidRPr="00CF23F6">
              <w:rPr>
                <w:sz w:val="22"/>
                <w:szCs w:val="22"/>
              </w:rPr>
              <w:t>нением товара с момента его размещения на СВХ или складе Покупателя  до момента представл</w:t>
            </w:r>
            <w:r w:rsidRPr="00CF23F6">
              <w:rPr>
                <w:sz w:val="22"/>
                <w:szCs w:val="22"/>
              </w:rPr>
              <w:t>е</w:t>
            </w:r>
            <w:r w:rsidRPr="00CF23F6">
              <w:rPr>
                <w:sz w:val="22"/>
                <w:szCs w:val="22"/>
              </w:rPr>
              <w:t>ния</w:t>
            </w:r>
            <w:proofErr w:type="gramEnd"/>
            <w:r w:rsidRPr="00CF23F6">
              <w:rPr>
                <w:sz w:val="22"/>
                <w:szCs w:val="22"/>
              </w:rPr>
              <w:t xml:space="preserve"> Продавцом недостающих документов, подл</w:t>
            </w:r>
            <w:r w:rsidRPr="00CF23F6">
              <w:rPr>
                <w:sz w:val="22"/>
                <w:szCs w:val="22"/>
              </w:rPr>
              <w:t>е</w:t>
            </w:r>
            <w:r w:rsidRPr="00CF23F6">
              <w:rPr>
                <w:sz w:val="22"/>
                <w:szCs w:val="22"/>
              </w:rPr>
              <w:lastRenderedPageBreak/>
              <w:t>жат возмещению Продавцом Покупателю.</w:t>
            </w:r>
          </w:p>
          <w:p w:rsidR="000E2A1B" w:rsidRPr="00CF23F6" w:rsidRDefault="000E2A1B" w:rsidP="00F55D88">
            <w:pPr>
              <w:ind w:firstLine="426"/>
              <w:jc w:val="both"/>
              <w:rPr>
                <w:sz w:val="22"/>
                <w:szCs w:val="22"/>
              </w:rPr>
            </w:pPr>
            <w:r w:rsidRPr="00CF23F6">
              <w:rPr>
                <w:sz w:val="22"/>
                <w:szCs w:val="22"/>
              </w:rPr>
              <w:t>Покупатель вправе назначить Продавцу р</w:t>
            </w:r>
            <w:r w:rsidRPr="00CF23F6">
              <w:rPr>
                <w:sz w:val="22"/>
                <w:szCs w:val="22"/>
              </w:rPr>
              <w:t>а</w:t>
            </w:r>
            <w:r w:rsidRPr="00CF23F6">
              <w:rPr>
                <w:sz w:val="22"/>
                <w:szCs w:val="22"/>
              </w:rPr>
              <w:t>зумный срок для представления недостающих д</w:t>
            </w:r>
            <w:r w:rsidRPr="00CF23F6">
              <w:rPr>
                <w:sz w:val="22"/>
                <w:szCs w:val="22"/>
              </w:rPr>
              <w:t>о</w:t>
            </w:r>
            <w:r w:rsidRPr="00CF23F6">
              <w:rPr>
                <w:sz w:val="22"/>
                <w:szCs w:val="22"/>
              </w:rPr>
              <w:t>кументов. Если указанные документы не перед</w:t>
            </w:r>
            <w:r w:rsidRPr="00CF23F6">
              <w:rPr>
                <w:sz w:val="22"/>
                <w:szCs w:val="22"/>
              </w:rPr>
              <w:t>а</w:t>
            </w:r>
            <w:r w:rsidRPr="00CF23F6">
              <w:rPr>
                <w:sz w:val="22"/>
                <w:szCs w:val="22"/>
              </w:rPr>
              <w:t>ны Продавцом Покупателю в данный срок, Пок</w:t>
            </w:r>
            <w:r w:rsidRPr="00CF23F6">
              <w:rPr>
                <w:sz w:val="22"/>
                <w:szCs w:val="22"/>
              </w:rPr>
              <w:t>у</w:t>
            </w:r>
            <w:r w:rsidRPr="00CF23F6">
              <w:rPr>
                <w:sz w:val="22"/>
                <w:szCs w:val="22"/>
              </w:rPr>
              <w:t>патель вправе отказаться от данного товара без возмещения  Продавцу убытков, штрафов, пени, иных компенсационных платежей.</w:t>
            </w:r>
          </w:p>
          <w:p w:rsidR="000E2A1B" w:rsidRPr="00CF23F6" w:rsidRDefault="000E2A1B" w:rsidP="00F55D88">
            <w:pPr>
              <w:ind w:firstLine="426"/>
              <w:jc w:val="both"/>
              <w:rPr>
                <w:sz w:val="22"/>
                <w:szCs w:val="22"/>
              </w:rPr>
            </w:pPr>
            <w:r w:rsidRPr="00CF23F6">
              <w:rPr>
                <w:sz w:val="22"/>
                <w:szCs w:val="22"/>
              </w:rPr>
              <w:t>Товар в отношении, которого Продавец не представил указанные в пункте 3.3 документы о качестве товара</w:t>
            </w:r>
            <w:r>
              <w:rPr>
                <w:sz w:val="22"/>
                <w:szCs w:val="22"/>
              </w:rPr>
              <w:t>,</w:t>
            </w:r>
            <w:r w:rsidRPr="00CF23F6">
              <w:rPr>
                <w:sz w:val="22"/>
                <w:szCs w:val="22"/>
              </w:rPr>
              <w:t xml:space="preserve"> считается несоответствующим условиям контракта по качеству и подлежит в</w:t>
            </w:r>
            <w:r w:rsidRPr="00CF23F6">
              <w:rPr>
                <w:sz w:val="22"/>
                <w:szCs w:val="22"/>
              </w:rPr>
              <w:t>ы</w:t>
            </w:r>
            <w:r w:rsidRPr="00CF23F6">
              <w:rPr>
                <w:sz w:val="22"/>
                <w:szCs w:val="22"/>
              </w:rPr>
              <w:t>возу из территории Республики Беларусь Прода</w:t>
            </w:r>
            <w:r w:rsidRPr="00CF23F6">
              <w:rPr>
                <w:sz w:val="22"/>
                <w:szCs w:val="22"/>
              </w:rPr>
              <w:t>в</w:t>
            </w:r>
            <w:r w:rsidRPr="00CF23F6">
              <w:rPr>
                <w:sz w:val="22"/>
                <w:szCs w:val="22"/>
              </w:rPr>
              <w:t xml:space="preserve">цом за свой счет.     </w:t>
            </w:r>
          </w:p>
          <w:p w:rsidR="000E2A1B" w:rsidRPr="00925B97" w:rsidRDefault="000E2A1B" w:rsidP="00F55D88">
            <w:pPr>
              <w:numPr>
                <w:ilvl w:val="1"/>
                <w:numId w:val="5"/>
              </w:numPr>
              <w:tabs>
                <w:tab w:val="clear" w:pos="906"/>
                <w:tab w:val="num" w:pos="0"/>
              </w:tabs>
              <w:ind w:left="0" w:firstLine="426"/>
              <w:jc w:val="both"/>
              <w:rPr>
                <w:sz w:val="22"/>
                <w:szCs w:val="22"/>
              </w:rPr>
            </w:pPr>
            <w:r w:rsidRPr="00CF23F6">
              <w:rPr>
                <w:sz w:val="22"/>
                <w:szCs w:val="22"/>
              </w:rPr>
              <w:t>Досрочная поставка товара допу</w:t>
            </w:r>
            <w:r w:rsidRPr="00CF23F6">
              <w:rPr>
                <w:sz w:val="22"/>
                <w:szCs w:val="22"/>
              </w:rPr>
              <w:t>с</w:t>
            </w:r>
            <w:r w:rsidRPr="00CF23F6">
              <w:rPr>
                <w:sz w:val="22"/>
                <w:szCs w:val="22"/>
              </w:rPr>
              <w:t xml:space="preserve">кается с письменного разрешения Покупателя. </w:t>
            </w:r>
            <w:r w:rsidRPr="00925B97">
              <w:rPr>
                <w:sz w:val="22"/>
                <w:szCs w:val="22"/>
              </w:rPr>
              <w:t xml:space="preserve">Срок поставки указывается в спецификации. </w:t>
            </w:r>
          </w:p>
          <w:p w:rsidR="000E2A1B" w:rsidRDefault="000E2A1B" w:rsidP="00F55D88">
            <w:pPr>
              <w:numPr>
                <w:ilvl w:val="1"/>
                <w:numId w:val="5"/>
              </w:numPr>
              <w:tabs>
                <w:tab w:val="clear" w:pos="906"/>
                <w:tab w:val="num" w:pos="0"/>
              </w:tabs>
              <w:ind w:left="0" w:firstLine="426"/>
              <w:jc w:val="both"/>
              <w:rPr>
                <w:sz w:val="22"/>
                <w:szCs w:val="22"/>
              </w:rPr>
            </w:pPr>
            <w:r w:rsidRPr="00B24E15">
              <w:rPr>
                <w:sz w:val="22"/>
                <w:szCs w:val="22"/>
              </w:rPr>
              <w:t>В зависимости от спроса на прои</w:t>
            </w:r>
            <w:r w:rsidRPr="00B24E15">
              <w:rPr>
                <w:sz w:val="22"/>
                <w:szCs w:val="22"/>
              </w:rPr>
              <w:t>з</w:t>
            </w:r>
            <w:r w:rsidRPr="00B24E15">
              <w:rPr>
                <w:sz w:val="22"/>
                <w:szCs w:val="22"/>
              </w:rPr>
              <w:t>водимые Покупателем лекарственные средства, в связи с производственной необходимостью Пок</w:t>
            </w:r>
            <w:r w:rsidRPr="00B24E15">
              <w:rPr>
                <w:sz w:val="22"/>
                <w:szCs w:val="22"/>
              </w:rPr>
              <w:t>у</w:t>
            </w:r>
            <w:r w:rsidRPr="00B24E15">
              <w:rPr>
                <w:sz w:val="22"/>
                <w:szCs w:val="22"/>
              </w:rPr>
              <w:t>патель оставляет за собой право в одностороннем порядке перенести сроки поставки и изменить объемы поставок, предварительно письменно ув</w:t>
            </w:r>
            <w:r w:rsidRPr="00B24E15">
              <w:rPr>
                <w:sz w:val="22"/>
                <w:szCs w:val="22"/>
              </w:rPr>
              <w:t>е</w:t>
            </w:r>
            <w:r w:rsidRPr="00B24E15">
              <w:rPr>
                <w:sz w:val="22"/>
                <w:szCs w:val="22"/>
              </w:rPr>
              <w:t xml:space="preserve">домив об этом Продавца. </w:t>
            </w:r>
            <w:r>
              <w:rPr>
                <w:sz w:val="22"/>
                <w:szCs w:val="22"/>
              </w:rPr>
              <w:t>В этом случае,</w:t>
            </w:r>
            <w:r w:rsidRPr="00B24E15">
              <w:rPr>
                <w:sz w:val="22"/>
                <w:szCs w:val="22"/>
              </w:rPr>
              <w:t xml:space="preserve"> Покуп</w:t>
            </w:r>
            <w:r w:rsidRPr="00B24E15">
              <w:rPr>
                <w:sz w:val="22"/>
                <w:szCs w:val="22"/>
              </w:rPr>
              <w:t>а</w:t>
            </w:r>
            <w:r w:rsidRPr="00B24E15">
              <w:rPr>
                <w:sz w:val="22"/>
                <w:szCs w:val="22"/>
              </w:rPr>
              <w:t xml:space="preserve">тель  направляет </w:t>
            </w:r>
            <w:r w:rsidRPr="00C27692">
              <w:rPr>
                <w:sz w:val="22"/>
                <w:szCs w:val="22"/>
              </w:rPr>
              <w:t>Продавцу за 30 дней до поставки очередной партии товара 2 (два) экземпляра д</w:t>
            </w:r>
            <w:r w:rsidRPr="00C27692">
              <w:rPr>
                <w:sz w:val="22"/>
                <w:szCs w:val="22"/>
              </w:rPr>
              <w:t>о</w:t>
            </w:r>
            <w:r w:rsidRPr="00C27692">
              <w:rPr>
                <w:sz w:val="22"/>
                <w:szCs w:val="22"/>
              </w:rPr>
              <w:t>полнительного соглашения</w:t>
            </w:r>
            <w:r w:rsidRPr="00B24E15">
              <w:rPr>
                <w:sz w:val="22"/>
                <w:szCs w:val="22"/>
              </w:rPr>
              <w:t xml:space="preserve"> к контракту с изм</w:t>
            </w:r>
            <w:r w:rsidRPr="00B24E15">
              <w:rPr>
                <w:sz w:val="22"/>
                <w:szCs w:val="22"/>
              </w:rPr>
              <w:t>е</w:t>
            </w:r>
            <w:r w:rsidRPr="00B24E15">
              <w:rPr>
                <w:sz w:val="22"/>
                <w:szCs w:val="22"/>
              </w:rPr>
              <w:t xml:space="preserve">ненными сроками и/или объемами поставки, 1(один) </w:t>
            </w:r>
            <w:proofErr w:type="gramStart"/>
            <w:r w:rsidRPr="00B24E15">
              <w:rPr>
                <w:sz w:val="22"/>
                <w:szCs w:val="22"/>
              </w:rPr>
              <w:t>экземпляр</w:t>
            </w:r>
            <w:proofErr w:type="gramEnd"/>
            <w:r w:rsidRPr="00B24E15">
              <w:rPr>
                <w:sz w:val="22"/>
                <w:szCs w:val="22"/>
              </w:rPr>
              <w:t xml:space="preserve"> которого Продавец обязуется подписать, заверить печатью и вернуть в адрес Покупателя в срок не позднее 10 (десяти) кале</w:t>
            </w:r>
            <w:r w:rsidRPr="00B24E15">
              <w:rPr>
                <w:sz w:val="22"/>
                <w:szCs w:val="22"/>
              </w:rPr>
              <w:t>н</w:t>
            </w:r>
            <w:r w:rsidRPr="00B24E15">
              <w:rPr>
                <w:sz w:val="22"/>
                <w:szCs w:val="22"/>
              </w:rPr>
              <w:t>дарных дней с момента получения дополнител</w:t>
            </w:r>
            <w:r w:rsidRPr="00B24E15">
              <w:rPr>
                <w:sz w:val="22"/>
                <w:szCs w:val="22"/>
              </w:rPr>
              <w:t>ь</w:t>
            </w:r>
            <w:r w:rsidRPr="00B24E15">
              <w:rPr>
                <w:sz w:val="22"/>
                <w:szCs w:val="22"/>
              </w:rPr>
              <w:t>ного соглашения.</w:t>
            </w:r>
          </w:p>
          <w:p w:rsidR="000E2A1B" w:rsidRDefault="000E2A1B" w:rsidP="00F55D88">
            <w:pPr>
              <w:ind w:firstLine="426"/>
              <w:jc w:val="both"/>
              <w:rPr>
                <w:sz w:val="22"/>
                <w:szCs w:val="22"/>
              </w:rPr>
            </w:pPr>
            <w:r>
              <w:rPr>
                <w:sz w:val="22"/>
                <w:szCs w:val="22"/>
              </w:rPr>
              <w:t xml:space="preserve">3.7 </w:t>
            </w:r>
            <w:r w:rsidRPr="00925B97">
              <w:rPr>
                <w:sz w:val="22"/>
                <w:szCs w:val="22"/>
              </w:rPr>
              <w:t>Условия поставки и транспортировки должны гарантировать условия хранения субста</w:t>
            </w:r>
            <w:r w:rsidRPr="00925B97">
              <w:rPr>
                <w:sz w:val="22"/>
                <w:szCs w:val="22"/>
              </w:rPr>
              <w:t>н</w:t>
            </w:r>
            <w:r w:rsidRPr="00925B97">
              <w:rPr>
                <w:sz w:val="22"/>
                <w:szCs w:val="22"/>
              </w:rPr>
              <w:t>ции (вспомогательного вещества) указанные в нормативной документации.</w:t>
            </w:r>
          </w:p>
          <w:p w:rsidR="000E2A1B" w:rsidRPr="00925B97" w:rsidRDefault="000E2A1B" w:rsidP="00F55D88">
            <w:pPr>
              <w:ind w:firstLine="426"/>
              <w:jc w:val="both"/>
              <w:rPr>
                <w:sz w:val="22"/>
                <w:szCs w:val="22"/>
              </w:rPr>
            </w:pPr>
            <w:r w:rsidRPr="00C27692">
              <w:rPr>
                <w:sz w:val="22"/>
                <w:szCs w:val="22"/>
              </w:rPr>
              <w:t>3.8. Указанные в п. 3.3 настоящего Контракта документы должны содержать указание на фи</w:t>
            </w:r>
            <w:r w:rsidRPr="00C27692">
              <w:rPr>
                <w:sz w:val="22"/>
                <w:szCs w:val="22"/>
              </w:rPr>
              <w:t>р</w:t>
            </w:r>
            <w:r w:rsidRPr="00C27692">
              <w:rPr>
                <w:sz w:val="22"/>
                <w:szCs w:val="22"/>
              </w:rPr>
              <w:t>менное наименование организации-производителя и страну происхождения товара, соответствующие спецификации к настоящему Контракту и док</w:t>
            </w:r>
            <w:r w:rsidRPr="00C27692">
              <w:rPr>
                <w:sz w:val="22"/>
                <w:szCs w:val="22"/>
              </w:rPr>
              <w:t>у</w:t>
            </w:r>
            <w:r w:rsidRPr="00C27692">
              <w:rPr>
                <w:sz w:val="22"/>
                <w:szCs w:val="22"/>
              </w:rPr>
              <w:t>ментам о регистрации товара в Республике Бел</w:t>
            </w:r>
            <w:r w:rsidRPr="00C27692">
              <w:rPr>
                <w:sz w:val="22"/>
                <w:szCs w:val="22"/>
              </w:rPr>
              <w:t>а</w:t>
            </w:r>
            <w:r w:rsidRPr="00C27692">
              <w:rPr>
                <w:sz w:val="22"/>
                <w:szCs w:val="22"/>
              </w:rPr>
              <w:t>русь в качестве лекарственного средства или фа</w:t>
            </w:r>
            <w:r w:rsidRPr="00C27692">
              <w:rPr>
                <w:sz w:val="22"/>
                <w:szCs w:val="22"/>
              </w:rPr>
              <w:t>р</w:t>
            </w:r>
            <w:r w:rsidRPr="00C27692">
              <w:rPr>
                <w:sz w:val="22"/>
                <w:szCs w:val="22"/>
              </w:rPr>
              <w:t>мацевтической субстанции. Невыполнение ук</w:t>
            </w:r>
            <w:r w:rsidRPr="00C27692">
              <w:rPr>
                <w:sz w:val="22"/>
                <w:szCs w:val="22"/>
              </w:rPr>
              <w:t>а</w:t>
            </w:r>
            <w:r w:rsidRPr="00C27692">
              <w:rPr>
                <w:sz w:val="22"/>
                <w:szCs w:val="22"/>
              </w:rPr>
              <w:t>занного обязательства является существенным нарушением договора Продавцом, вследствие ч</w:t>
            </w:r>
            <w:r w:rsidRPr="00C27692">
              <w:rPr>
                <w:sz w:val="22"/>
                <w:szCs w:val="22"/>
              </w:rPr>
              <w:t>е</w:t>
            </w:r>
            <w:r w:rsidRPr="00C27692">
              <w:rPr>
                <w:sz w:val="22"/>
                <w:szCs w:val="22"/>
              </w:rPr>
              <w:t>го Покупатель вправе в одностороннем порядке отказаться от исполнения Контракта со дня направления соответствующего уведомления Продавцу, а также применить иные последствия, предусмотренные законодательством.</w:t>
            </w:r>
          </w:p>
          <w:p w:rsidR="000E2A1B" w:rsidRPr="00CF23F6" w:rsidRDefault="000E2A1B" w:rsidP="00B90680">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ЦЕНА</w:t>
            </w:r>
          </w:p>
          <w:p w:rsidR="000E2A1B" w:rsidRPr="00CF23F6" w:rsidRDefault="000E2A1B" w:rsidP="003C3F6E">
            <w:pPr>
              <w:ind w:firstLine="426"/>
              <w:jc w:val="both"/>
              <w:rPr>
                <w:sz w:val="22"/>
                <w:szCs w:val="22"/>
              </w:rPr>
            </w:pPr>
            <w:r w:rsidRPr="00CF23F6">
              <w:rPr>
                <w:sz w:val="22"/>
                <w:szCs w:val="22"/>
              </w:rPr>
              <w:t xml:space="preserve">4.1. Цена товара устанавливается на условиях </w:t>
            </w:r>
            <w:r>
              <w:rPr>
                <w:sz w:val="22"/>
                <w:szCs w:val="22"/>
              </w:rPr>
              <w:t>__________</w:t>
            </w:r>
            <w:r w:rsidRPr="00382F73">
              <w:rPr>
                <w:sz w:val="22"/>
                <w:szCs w:val="22"/>
              </w:rPr>
              <w:t xml:space="preserve"> (</w:t>
            </w:r>
            <w:proofErr w:type="spellStart"/>
            <w:r w:rsidRPr="00CF23F6">
              <w:rPr>
                <w:sz w:val="22"/>
                <w:szCs w:val="22"/>
              </w:rPr>
              <w:t>Инкотермс</w:t>
            </w:r>
            <w:proofErr w:type="spellEnd"/>
            <w:r w:rsidRPr="00CF23F6">
              <w:rPr>
                <w:sz w:val="22"/>
                <w:szCs w:val="22"/>
              </w:rPr>
              <w:t xml:space="preserve"> 20</w:t>
            </w:r>
            <w:r>
              <w:rPr>
                <w:sz w:val="22"/>
                <w:szCs w:val="22"/>
              </w:rPr>
              <w:t>2</w:t>
            </w:r>
            <w:r w:rsidRPr="00CF23F6">
              <w:rPr>
                <w:sz w:val="22"/>
                <w:szCs w:val="22"/>
              </w:rPr>
              <w:t>0)</w:t>
            </w:r>
            <w:r w:rsidRPr="003C3F6E">
              <w:rPr>
                <w:sz w:val="22"/>
                <w:szCs w:val="22"/>
              </w:rPr>
              <w:t xml:space="preserve"> </w:t>
            </w:r>
            <w:r>
              <w:rPr>
                <w:sz w:val="22"/>
                <w:szCs w:val="22"/>
              </w:rPr>
              <w:t xml:space="preserve">и </w:t>
            </w:r>
            <w:proofErr w:type="gramStart"/>
            <w:r w:rsidRPr="00CF23F6">
              <w:rPr>
                <w:sz w:val="22"/>
                <w:szCs w:val="22"/>
              </w:rPr>
              <w:t>включает</w:t>
            </w:r>
            <w:proofErr w:type="gramEnd"/>
            <w:r>
              <w:rPr>
                <w:sz w:val="22"/>
                <w:szCs w:val="22"/>
              </w:rPr>
              <w:t xml:space="preserve"> в том числе</w:t>
            </w:r>
            <w:r w:rsidRPr="00CF23F6">
              <w:rPr>
                <w:sz w:val="22"/>
                <w:szCs w:val="22"/>
              </w:rPr>
              <w:t xml:space="preserve"> экспортную упаковку, маркировку и сто</w:t>
            </w:r>
            <w:r w:rsidRPr="00CF23F6">
              <w:rPr>
                <w:sz w:val="22"/>
                <w:szCs w:val="22"/>
              </w:rPr>
              <w:t>и</w:t>
            </w:r>
            <w:r w:rsidRPr="00CF23F6">
              <w:rPr>
                <w:sz w:val="22"/>
                <w:szCs w:val="22"/>
              </w:rPr>
              <w:t>мость сертификата происхождения товара.</w:t>
            </w:r>
          </w:p>
          <w:p w:rsidR="000E2A1B" w:rsidRDefault="000E2A1B" w:rsidP="00725225">
            <w:pPr>
              <w:ind w:firstLine="426"/>
              <w:jc w:val="both"/>
              <w:rPr>
                <w:sz w:val="22"/>
                <w:szCs w:val="22"/>
              </w:rPr>
            </w:pPr>
            <w:r w:rsidRPr="00CF23F6">
              <w:rPr>
                <w:sz w:val="22"/>
                <w:szCs w:val="22"/>
              </w:rPr>
              <w:lastRenderedPageBreak/>
              <w:t>4.</w:t>
            </w:r>
            <w:r>
              <w:rPr>
                <w:sz w:val="22"/>
                <w:szCs w:val="22"/>
              </w:rPr>
              <w:t>2</w:t>
            </w:r>
            <w:r w:rsidRPr="00CF23F6">
              <w:rPr>
                <w:sz w:val="22"/>
                <w:szCs w:val="22"/>
              </w:rPr>
              <w:t xml:space="preserve">. Общая стоимость товара </w:t>
            </w:r>
            <w:r>
              <w:rPr>
                <w:sz w:val="22"/>
                <w:szCs w:val="22"/>
              </w:rPr>
              <w:t>________</w:t>
            </w:r>
            <w:r w:rsidRPr="00E764AB">
              <w:rPr>
                <w:sz w:val="22"/>
                <w:szCs w:val="22"/>
              </w:rPr>
              <w:t xml:space="preserve"> USD.</w:t>
            </w:r>
            <w:r w:rsidRPr="00CF23F6">
              <w:rPr>
                <w:sz w:val="22"/>
                <w:szCs w:val="22"/>
              </w:rPr>
              <w:t xml:space="preserve"> </w:t>
            </w:r>
          </w:p>
          <w:p w:rsidR="000E2A1B" w:rsidRDefault="000E2A1B" w:rsidP="00725225">
            <w:pPr>
              <w:ind w:firstLine="426"/>
              <w:jc w:val="both"/>
              <w:rPr>
                <w:sz w:val="22"/>
                <w:szCs w:val="22"/>
                <w:lang w:val="en-US"/>
              </w:rPr>
            </w:pPr>
          </w:p>
          <w:p w:rsidR="000E2A1B" w:rsidRPr="00E764AB" w:rsidRDefault="000E2A1B" w:rsidP="00725225">
            <w:pPr>
              <w:ind w:firstLine="426"/>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УСЛОВИЯ ПЛАТЕЖА</w:t>
            </w:r>
          </w:p>
          <w:p w:rsidR="000E2A1B" w:rsidRPr="00CF23F6" w:rsidRDefault="000E2A1B" w:rsidP="00CF23F6">
            <w:pPr>
              <w:ind w:firstLine="426"/>
              <w:jc w:val="both"/>
              <w:rPr>
                <w:sz w:val="22"/>
                <w:szCs w:val="22"/>
              </w:rPr>
            </w:pPr>
            <w:r w:rsidRPr="00CF23F6">
              <w:rPr>
                <w:sz w:val="22"/>
                <w:szCs w:val="22"/>
              </w:rPr>
              <w:t>5.1. Покупатель осуществляет оплату за ка</w:t>
            </w:r>
            <w:r w:rsidRPr="00CF23F6">
              <w:rPr>
                <w:sz w:val="22"/>
                <w:szCs w:val="22"/>
              </w:rPr>
              <w:t>ж</w:t>
            </w:r>
            <w:r w:rsidRPr="00CF23F6">
              <w:rPr>
                <w:sz w:val="22"/>
                <w:szCs w:val="22"/>
              </w:rPr>
              <w:t>дую поставку банковским переводом в соотве</w:t>
            </w:r>
            <w:r w:rsidRPr="00CF23F6">
              <w:rPr>
                <w:sz w:val="22"/>
                <w:szCs w:val="22"/>
              </w:rPr>
              <w:t>т</w:t>
            </w:r>
            <w:r w:rsidRPr="00CF23F6">
              <w:rPr>
                <w:sz w:val="22"/>
                <w:szCs w:val="22"/>
              </w:rPr>
              <w:t>ствии с условиями, указанными в спецификации.</w:t>
            </w:r>
          </w:p>
          <w:p w:rsidR="00CF0AFF" w:rsidRDefault="00AA7A66" w:rsidP="00532A74">
            <w:pPr>
              <w:ind w:firstLine="426"/>
              <w:jc w:val="both"/>
              <w:rPr>
                <w:sz w:val="22"/>
                <w:szCs w:val="22"/>
              </w:rPr>
            </w:pPr>
            <w:r w:rsidRPr="00C27692">
              <w:rPr>
                <w:sz w:val="22"/>
                <w:szCs w:val="22"/>
              </w:rPr>
              <w:t xml:space="preserve">5.2. </w:t>
            </w:r>
            <w:r w:rsidR="00CF0AFF" w:rsidRPr="00CF0AFF">
              <w:rPr>
                <w:sz w:val="22"/>
                <w:szCs w:val="22"/>
              </w:rPr>
              <w:t>Если валюта оплаты - доллар США или Евро, банковские комиссии по перечислению д</w:t>
            </w:r>
            <w:r w:rsidR="00CF0AFF" w:rsidRPr="00CF0AFF">
              <w:rPr>
                <w:sz w:val="22"/>
                <w:szCs w:val="22"/>
              </w:rPr>
              <w:t>е</w:t>
            </w:r>
            <w:r w:rsidR="00CF0AFF" w:rsidRPr="00CF0AFF">
              <w:rPr>
                <w:sz w:val="22"/>
                <w:szCs w:val="22"/>
              </w:rPr>
              <w:t>нежных средств за товар на территории Покуп</w:t>
            </w:r>
            <w:r w:rsidR="00CF0AFF" w:rsidRPr="00CF0AFF">
              <w:rPr>
                <w:sz w:val="22"/>
                <w:szCs w:val="22"/>
              </w:rPr>
              <w:t>а</w:t>
            </w:r>
            <w:r w:rsidR="00CF0AFF" w:rsidRPr="00CF0AFF">
              <w:rPr>
                <w:sz w:val="22"/>
                <w:szCs w:val="22"/>
              </w:rPr>
              <w:t>теля за счет Покупателя, вне территории Покуп</w:t>
            </w:r>
            <w:r w:rsidR="00CF0AFF" w:rsidRPr="00CF0AFF">
              <w:rPr>
                <w:sz w:val="22"/>
                <w:szCs w:val="22"/>
              </w:rPr>
              <w:t>а</w:t>
            </w:r>
            <w:r w:rsidR="00CF0AFF" w:rsidRPr="00CF0AFF">
              <w:rPr>
                <w:sz w:val="22"/>
                <w:szCs w:val="22"/>
              </w:rPr>
              <w:t>теля - за счет Продавца. При иных валютах опл</w:t>
            </w:r>
            <w:r w:rsidR="00CF0AFF" w:rsidRPr="00CF0AFF">
              <w:rPr>
                <w:sz w:val="22"/>
                <w:szCs w:val="22"/>
              </w:rPr>
              <w:t>а</w:t>
            </w:r>
            <w:r w:rsidR="00CF0AFF" w:rsidRPr="00CF0AFF">
              <w:rPr>
                <w:sz w:val="22"/>
                <w:szCs w:val="22"/>
              </w:rPr>
              <w:t>ты банковские комиссии по перечислению дене</w:t>
            </w:r>
            <w:r w:rsidR="00CF0AFF" w:rsidRPr="00CF0AFF">
              <w:rPr>
                <w:sz w:val="22"/>
                <w:szCs w:val="22"/>
              </w:rPr>
              <w:t>ж</w:t>
            </w:r>
            <w:r w:rsidR="00CF0AFF" w:rsidRPr="00CF0AFF">
              <w:rPr>
                <w:sz w:val="22"/>
                <w:szCs w:val="22"/>
              </w:rPr>
              <w:t>ных средств за товар за счет Покупателя.</w:t>
            </w:r>
          </w:p>
          <w:p w:rsidR="000E2A1B" w:rsidRPr="00B7658D" w:rsidRDefault="00B7658D" w:rsidP="00532A74">
            <w:pPr>
              <w:ind w:firstLine="426"/>
              <w:jc w:val="both"/>
              <w:rPr>
                <w:sz w:val="22"/>
                <w:szCs w:val="22"/>
              </w:rPr>
            </w:pPr>
            <w:r w:rsidRPr="00B7658D">
              <w:rPr>
                <w:sz w:val="22"/>
                <w:szCs w:val="22"/>
                <w:highlight w:val="yellow"/>
              </w:rPr>
              <w:t>(При заключении конкретных договоров п.5.2. излагать не полностью в данной редакции</w:t>
            </w:r>
            <w:proofErr w:type="gramStart"/>
            <w:r w:rsidRPr="00B7658D">
              <w:rPr>
                <w:sz w:val="22"/>
                <w:szCs w:val="22"/>
                <w:highlight w:val="yellow"/>
              </w:rPr>
              <w:t xml:space="preserve"> ,</w:t>
            </w:r>
            <w:proofErr w:type="gramEnd"/>
            <w:r w:rsidRPr="00B7658D">
              <w:rPr>
                <w:sz w:val="22"/>
                <w:szCs w:val="22"/>
                <w:highlight w:val="yellow"/>
              </w:rPr>
              <w:t xml:space="preserve"> а  с учетом валюты платежа , указанной в </w:t>
            </w:r>
            <w:proofErr w:type="spellStart"/>
            <w:r w:rsidRPr="00B7658D">
              <w:rPr>
                <w:sz w:val="22"/>
                <w:szCs w:val="22"/>
                <w:highlight w:val="yellow"/>
              </w:rPr>
              <w:t>контрак</w:t>
            </w:r>
            <w:proofErr w:type="spellEnd"/>
            <w:r w:rsidRPr="00B7658D">
              <w:rPr>
                <w:sz w:val="22"/>
                <w:szCs w:val="22"/>
                <w:highlight w:val="yellow"/>
              </w:rPr>
              <w:t>-те.)</w:t>
            </w:r>
          </w:p>
          <w:p w:rsidR="00AA7A66" w:rsidRPr="00CF23F6" w:rsidRDefault="00AA7A66" w:rsidP="00AA7A66">
            <w:pPr>
              <w:ind w:firstLine="426"/>
              <w:jc w:val="both"/>
              <w:rPr>
                <w:sz w:val="22"/>
                <w:szCs w:val="22"/>
              </w:rPr>
            </w:pPr>
            <w:r w:rsidRPr="00C27692">
              <w:rPr>
                <w:sz w:val="22"/>
                <w:szCs w:val="22"/>
              </w:rPr>
              <w:t>5.3. Датой оплаты по настоящему контракту считать дату списания денежных средств со счета Покупателя.</w:t>
            </w:r>
          </w:p>
          <w:p w:rsidR="000E2A1B" w:rsidRPr="00E764AB" w:rsidRDefault="000E2A1B" w:rsidP="00725225">
            <w:pPr>
              <w:jc w:val="both"/>
              <w:rPr>
                <w:sz w:val="22"/>
                <w:szCs w:val="22"/>
              </w:rPr>
            </w:pPr>
          </w:p>
          <w:p w:rsidR="000E2A1B" w:rsidRPr="00E764AB" w:rsidRDefault="000E2A1B" w:rsidP="00725225">
            <w:pPr>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ПРЕТЕНЗИИ ПО КАЧЕСТВУ И К</w:t>
            </w:r>
            <w:r w:rsidRPr="00CF23F6">
              <w:rPr>
                <w:b/>
                <w:sz w:val="22"/>
                <w:szCs w:val="22"/>
              </w:rPr>
              <w:t>О</w:t>
            </w:r>
            <w:r w:rsidRPr="00CF23F6">
              <w:rPr>
                <w:b/>
                <w:sz w:val="22"/>
                <w:szCs w:val="22"/>
              </w:rPr>
              <w:t>ЛИЧЕСТВУ</w:t>
            </w:r>
          </w:p>
          <w:p w:rsidR="000E2A1B" w:rsidRPr="00CF23F6" w:rsidRDefault="000E2A1B" w:rsidP="00CF23F6">
            <w:pPr>
              <w:ind w:firstLine="426"/>
              <w:jc w:val="both"/>
              <w:rPr>
                <w:sz w:val="22"/>
                <w:szCs w:val="22"/>
              </w:rPr>
            </w:pPr>
            <w:r w:rsidRPr="00CF23F6">
              <w:rPr>
                <w:sz w:val="22"/>
                <w:szCs w:val="22"/>
              </w:rPr>
              <w:t>6.1. Претензии могут быть заявлены по кач</w:t>
            </w:r>
            <w:r w:rsidRPr="00CF23F6">
              <w:rPr>
                <w:sz w:val="22"/>
                <w:szCs w:val="22"/>
              </w:rPr>
              <w:t>е</w:t>
            </w:r>
            <w:r w:rsidRPr="00CF23F6">
              <w:rPr>
                <w:sz w:val="22"/>
                <w:szCs w:val="22"/>
              </w:rPr>
              <w:t>ству, в случае несоответствия качества товара условиям настоящего контракта и по количеству, в случае несоответствия количества товара тран</w:t>
            </w:r>
            <w:r w:rsidRPr="00CF23F6">
              <w:rPr>
                <w:sz w:val="22"/>
                <w:szCs w:val="22"/>
              </w:rPr>
              <w:t>с</w:t>
            </w:r>
            <w:r w:rsidRPr="00CF23F6">
              <w:rPr>
                <w:sz w:val="22"/>
                <w:szCs w:val="22"/>
              </w:rPr>
              <w:t>портным документам по весу и количеству мест.</w:t>
            </w:r>
          </w:p>
          <w:p w:rsidR="000E2A1B" w:rsidRPr="00CF23F6" w:rsidRDefault="000E2A1B" w:rsidP="00CF23F6">
            <w:pPr>
              <w:ind w:firstLine="426"/>
              <w:jc w:val="both"/>
              <w:rPr>
                <w:sz w:val="22"/>
                <w:szCs w:val="22"/>
              </w:rPr>
            </w:pPr>
            <w:r w:rsidRPr="00CF23F6">
              <w:rPr>
                <w:sz w:val="22"/>
                <w:szCs w:val="22"/>
              </w:rPr>
              <w:t>6.2. В случае несоответствия количества мест поставленного товара, указанно</w:t>
            </w:r>
            <w:r>
              <w:rPr>
                <w:sz w:val="22"/>
                <w:szCs w:val="22"/>
              </w:rPr>
              <w:t>го</w:t>
            </w:r>
            <w:r w:rsidRPr="00CF23F6">
              <w:rPr>
                <w:sz w:val="22"/>
                <w:szCs w:val="22"/>
              </w:rPr>
              <w:t xml:space="preserve"> в товарно-транспортных документах Покупатель вносит с</w:t>
            </w:r>
            <w:r w:rsidRPr="00CF23F6">
              <w:rPr>
                <w:sz w:val="22"/>
                <w:szCs w:val="22"/>
              </w:rPr>
              <w:t>о</w:t>
            </w:r>
            <w:r w:rsidRPr="00CF23F6">
              <w:rPr>
                <w:sz w:val="22"/>
                <w:szCs w:val="22"/>
              </w:rPr>
              <w:t>ответствующую пометку в товарно-транспортную накладную /CMR/ и в течение 24 часов информ</w:t>
            </w:r>
            <w:r w:rsidRPr="00CF23F6">
              <w:rPr>
                <w:sz w:val="22"/>
                <w:szCs w:val="22"/>
              </w:rPr>
              <w:t>и</w:t>
            </w:r>
            <w:r w:rsidRPr="00CF23F6">
              <w:rPr>
                <w:sz w:val="22"/>
                <w:szCs w:val="22"/>
              </w:rPr>
              <w:t>рует об этом Продавца. Продавец обязан в теч</w:t>
            </w:r>
            <w:r w:rsidRPr="00CF23F6">
              <w:rPr>
                <w:sz w:val="22"/>
                <w:szCs w:val="22"/>
              </w:rPr>
              <w:t>е</w:t>
            </w:r>
            <w:r w:rsidRPr="00CF23F6">
              <w:rPr>
                <w:sz w:val="22"/>
                <w:szCs w:val="22"/>
              </w:rPr>
              <w:t>ние 3 дней сообщить свое решение Покупателю. При обнаружении несоответствия количества п</w:t>
            </w:r>
            <w:r w:rsidRPr="00CF23F6">
              <w:rPr>
                <w:sz w:val="22"/>
                <w:szCs w:val="22"/>
              </w:rPr>
              <w:t>о</w:t>
            </w:r>
            <w:r w:rsidRPr="00CF23F6">
              <w:rPr>
                <w:sz w:val="22"/>
                <w:szCs w:val="22"/>
              </w:rPr>
              <w:t>ставленного товара Покупатель в одностороннем порядке составляет акт приемки, являющийся обоснованием претензии. Претензии по колич</w:t>
            </w:r>
            <w:r w:rsidRPr="00CF23F6">
              <w:rPr>
                <w:sz w:val="22"/>
                <w:szCs w:val="22"/>
              </w:rPr>
              <w:t>е</w:t>
            </w:r>
            <w:r w:rsidRPr="00CF23F6">
              <w:rPr>
                <w:sz w:val="22"/>
                <w:szCs w:val="22"/>
              </w:rPr>
              <w:t>ству товара предъявляются Продавцу в течение 14 дней с момента поставки товара на склад Покуп</w:t>
            </w:r>
            <w:r w:rsidRPr="00CF23F6">
              <w:rPr>
                <w:sz w:val="22"/>
                <w:szCs w:val="22"/>
              </w:rPr>
              <w:t>а</w:t>
            </w:r>
            <w:r w:rsidRPr="00CF23F6">
              <w:rPr>
                <w:sz w:val="22"/>
                <w:szCs w:val="22"/>
              </w:rPr>
              <w:t>теля.</w:t>
            </w:r>
          </w:p>
          <w:p w:rsidR="000E2A1B" w:rsidRPr="002339A7" w:rsidRDefault="000E2A1B" w:rsidP="00CF23F6">
            <w:pPr>
              <w:ind w:firstLine="426"/>
              <w:jc w:val="both"/>
              <w:rPr>
                <w:sz w:val="22"/>
                <w:szCs w:val="22"/>
              </w:rPr>
            </w:pPr>
            <w:r w:rsidRPr="00CF23F6">
              <w:rPr>
                <w:sz w:val="22"/>
                <w:szCs w:val="22"/>
              </w:rPr>
              <w:t>6.3. В случае поставки некачественного тов</w:t>
            </w:r>
            <w:r w:rsidRPr="00CF23F6">
              <w:rPr>
                <w:sz w:val="22"/>
                <w:szCs w:val="22"/>
              </w:rPr>
              <w:t>а</w:t>
            </w:r>
            <w:r w:rsidRPr="00CF23F6">
              <w:rPr>
                <w:sz w:val="22"/>
                <w:szCs w:val="22"/>
              </w:rPr>
              <w:t>ра в соответствии с заключением ОКК Покупат</w:t>
            </w:r>
            <w:r w:rsidRPr="00CF23F6">
              <w:rPr>
                <w:sz w:val="22"/>
                <w:szCs w:val="22"/>
              </w:rPr>
              <w:t>е</w:t>
            </w:r>
            <w:r w:rsidRPr="00CF23F6">
              <w:rPr>
                <w:sz w:val="22"/>
                <w:szCs w:val="22"/>
              </w:rPr>
              <w:t>ля, Покупатель в одностороннем порядке соста</w:t>
            </w:r>
            <w:r w:rsidRPr="00CF23F6">
              <w:rPr>
                <w:sz w:val="22"/>
                <w:szCs w:val="22"/>
              </w:rPr>
              <w:t>в</w:t>
            </w:r>
            <w:r w:rsidRPr="00CF23F6">
              <w:rPr>
                <w:sz w:val="22"/>
                <w:szCs w:val="22"/>
              </w:rPr>
              <w:t xml:space="preserve">ляет акт приемки, являющийся обоснованием </w:t>
            </w:r>
            <w:r w:rsidRPr="00C27692">
              <w:rPr>
                <w:sz w:val="22"/>
                <w:szCs w:val="22"/>
              </w:rPr>
              <w:t>пр</w:t>
            </w:r>
            <w:r w:rsidRPr="00C27692">
              <w:rPr>
                <w:sz w:val="22"/>
                <w:szCs w:val="22"/>
              </w:rPr>
              <w:t>е</w:t>
            </w:r>
            <w:r w:rsidRPr="00C27692">
              <w:rPr>
                <w:sz w:val="22"/>
                <w:szCs w:val="22"/>
              </w:rPr>
              <w:t>тензии, а данный товар принимается на отве</w:t>
            </w:r>
            <w:r w:rsidRPr="00C27692">
              <w:rPr>
                <w:sz w:val="22"/>
                <w:szCs w:val="22"/>
              </w:rPr>
              <w:t>т</w:t>
            </w:r>
            <w:r w:rsidRPr="00C27692">
              <w:rPr>
                <w:sz w:val="22"/>
                <w:szCs w:val="22"/>
              </w:rPr>
              <w:t>ственное хранение. Покупатель не возмещает Продавцу стоимость проб товара, взятых Покуп</w:t>
            </w:r>
            <w:r w:rsidRPr="00C27692">
              <w:rPr>
                <w:sz w:val="22"/>
                <w:szCs w:val="22"/>
              </w:rPr>
              <w:t>а</w:t>
            </w:r>
            <w:r w:rsidRPr="00C27692">
              <w:rPr>
                <w:sz w:val="22"/>
                <w:szCs w:val="22"/>
              </w:rPr>
              <w:t>телем для проверки качества товара. Претензии по качеству товара предъявляются Продавцу в теч</w:t>
            </w:r>
            <w:r w:rsidRPr="00C27692">
              <w:rPr>
                <w:sz w:val="22"/>
                <w:szCs w:val="22"/>
              </w:rPr>
              <w:t>е</w:t>
            </w:r>
            <w:r w:rsidRPr="00C27692">
              <w:rPr>
                <w:sz w:val="22"/>
                <w:szCs w:val="22"/>
              </w:rPr>
              <w:t>ние всего срока</w:t>
            </w:r>
            <w:r w:rsidRPr="00CF23F6">
              <w:rPr>
                <w:sz w:val="22"/>
                <w:szCs w:val="22"/>
              </w:rPr>
              <w:t xml:space="preserve"> годности товара, при условии с</w:t>
            </w:r>
            <w:r w:rsidRPr="00CF23F6">
              <w:rPr>
                <w:sz w:val="22"/>
                <w:szCs w:val="22"/>
              </w:rPr>
              <w:t>о</w:t>
            </w:r>
            <w:r w:rsidRPr="00CF23F6">
              <w:rPr>
                <w:sz w:val="22"/>
                <w:szCs w:val="22"/>
              </w:rPr>
              <w:t xml:space="preserve">блюдения Покупателем правил его хранения. </w:t>
            </w:r>
          </w:p>
          <w:p w:rsidR="000E2A1B" w:rsidRPr="002339A7" w:rsidRDefault="000E2A1B" w:rsidP="00CF23F6">
            <w:pPr>
              <w:ind w:firstLine="426"/>
              <w:jc w:val="both"/>
              <w:rPr>
                <w:sz w:val="22"/>
                <w:szCs w:val="22"/>
              </w:rPr>
            </w:pPr>
          </w:p>
          <w:p w:rsidR="000E2A1B" w:rsidRPr="004E2E07" w:rsidRDefault="000E2A1B" w:rsidP="00CF23F6">
            <w:pPr>
              <w:ind w:firstLine="426"/>
              <w:jc w:val="both"/>
              <w:rPr>
                <w:sz w:val="22"/>
                <w:szCs w:val="22"/>
              </w:rPr>
            </w:pPr>
            <w:r w:rsidRPr="004E2E07">
              <w:rPr>
                <w:sz w:val="22"/>
                <w:szCs w:val="22"/>
              </w:rPr>
              <w:t>При выявлении в производстве скрытых н</w:t>
            </w:r>
            <w:r w:rsidRPr="004E2E07">
              <w:rPr>
                <w:sz w:val="22"/>
                <w:szCs w:val="22"/>
              </w:rPr>
              <w:t>е</w:t>
            </w:r>
            <w:r w:rsidRPr="004E2E07">
              <w:rPr>
                <w:sz w:val="22"/>
                <w:szCs w:val="22"/>
              </w:rPr>
              <w:t>достатков поставленного товара, которые не мо</w:t>
            </w:r>
            <w:r w:rsidRPr="004E2E07">
              <w:rPr>
                <w:sz w:val="22"/>
                <w:szCs w:val="22"/>
              </w:rPr>
              <w:t>г</w:t>
            </w:r>
            <w:r w:rsidRPr="004E2E07">
              <w:rPr>
                <w:sz w:val="22"/>
                <w:szCs w:val="22"/>
              </w:rPr>
              <w:lastRenderedPageBreak/>
              <w:t>ли быть выявлены при входном контроле, Пок</w:t>
            </w:r>
            <w:r w:rsidRPr="004E2E07">
              <w:rPr>
                <w:sz w:val="22"/>
                <w:szCs w:val="22"/>
              </w:rPr>
              <w:t>у</w:t>
            </w:r>
            <w:r w:rsidRPr="004E2E07">
              <w:rPr>
                <w:sz w:val="22"/>
                <w:szCs w:val="22"/>
              </w:rPr>
              <w:t>патель проводит повторный контроль качества. В случае несоответствия товара требованиям норм</w:t>
            </w:r>
            <w:r w:rsidRPr="004E2E07">
              <w:rPr>
                <w:sz w:val="22"/>
                <w:szCs w:val="22"/>
              </w:rPr>
              <w:t>а</w:t>
            </w:r>
            <w:r w:rsidRPr="004E2E07">
              <w:rPr>
                <w:sz w:val="22"/>
                <w:szCs w:val="22"/>
              </w:rPr>
              <w:t>тивной документации, Покупатель вправе отк</w:t>
            </w:r>
            <w:r w:rsidRPr="004E2E07">
              <w:rPr>
                <w:sz w:val="22"/>
                <w:szCs w:val="22"/>
              </w:rPr>
              <w:t>а</w:t>
            </w:r>
            <w:r w:rsidRPr="004E2E07">
              <w:rPr>
                <w:sz w:val="22"/>
                <w:szCs w:val="22"/>
              </w:rPr>
              <w:t>заться от оплаты, а так же взыскать с Продавца все затраты понесённые в процессе хранения, ко</w:t>
            </w:r>
            <w:r w:rsidRPr="004E2E07">
              <w:rPr>
                <w:sz w:val="22"/>
                <w:szCs w:val="22"/>
              </w:rPr>
              <w:t>н</w:t>
            </w:r>
            <w:r w:rsidRPr="004E2E07">
              <w:rPr>
                <w:sz w:val="22"/>
                <w:szCs w:val="22"/>
              </w:rPr>
              <w:t>троля, логистики. В случае</w:t>
            </w:r>
            <w:proofErr w:type="gramStart"/>
            <w:r w:rsidRPr="004E2E07">
              <w:rPr>
                <w:sz w:val="22"/>
                <w:szCs w:val="22"/>
              </w:rPr>
              <w:t>,</w:t>
            </w:r>
            <w:proofErr w:type="gramEnd"/>
            <w:r w:rsidRPr="004E2E07">
              <w:rPr>
                <w:sz w:val="22"/>
                <w:szCs w:val="22"/>
              </w:rPr>
              <w:t xml:space="preserve"> если Покупатель пр</w:t>
            </w:r>
            <w:r w:rsidRPr="004E2E07">
              <w:rPr>
                <w:sz w:val="22"/>
                <w:szCs w:val="22"/>
              </w:rPr>
              <w:t>о</w:t>
            </w:r>
            <w:r w:rsidRPr="004E2E07">
              <w:rPr>
                <w:sz w:val="22"/>
                <w:szCs w:val="22"/>
              </w:rPr>
              <w:t>извёл оплату  товара, несоответствующего по к</w:t>
            </w:r>
            <w:r w:rsidRPr="004E2E07">
              <w:rPr>
                <w:sz w:val="22"/>
                <w:szCs w:val="22"/>
              </w:rPr>
              <w:t>а</w:t>
            </w:r>
            <w:r w:rsidRPr="004E2E07">
              <w:rPr>
                <w:sz w:val="22"/>
                <w:szCs w:val="22"/>
              </w:rPr>
              <w:t>честву требованиям нормативной документации в течение его срока годности, Продавец обязан пр</w:t>
            </w:r>
            <w:r w:rsidRPr="004E2E07">
              <w:rPr>
                <w:sz w:val="22"/>
                <w:szCs w:val="22"/>
              </w:rPr>
              <w:t>о</w:t>
            </w:r>
            <w:r w:rsidRPr="004E2E07">
              <w:rPr>
                <w:sz w:val="22"/>
                <w:szCs w:val="22"/>
              </w:rPr>
              <w:t xml:space="preserve">извести замену некачественного товара в течение 30-дней или возместить его стоимость (возвратить полученную ранее сумму </w:t>
            </w:r>
            <w:r>
              <w:rPr>
                <w:sz w:val="22"/>
                <w:szCs w:val="22"/>
              </w:rPr>
              <w:t>оплаты</w:t>
            </w:r>
            <w:r w:rsidRPr="004E2E07">
              <w:rPr>
                <w:sz w:val="22"/>
                <w:szCs w:val="22"/>
              </w:rPr>
              <w:t>).</w:t>
            </w:r>
          </w:p>
          <w:p w:rsidR="000E2A1B" w:rsidRPr="00CF23F6" w:rsidRDefault="000E2A1B" w:rsidP="00CF23F6">
            <w:pPr>
              <w:ind w:firstLine="426"/>
              <w:jc w:val="both"/>
              <w:rPr>
                <w:sz w:val="22"/>
                <w:szCs w:val="22"/>
              </w:rPr>
            </w:pPr>
            <w:r w:rsidRPr="00CF23F6">
              <w:rPr>
                <w:sz w:val="22"/>
                <w:szCs w:val="22"/>
              </w:rPr>
              <w:t>Продавец должен рассмотреть претензии по количеству и качеству в течение 14 дней с моме</w:t>
            </w:r>
            <w:r w:rsidRPr="00CF23F6">
              <w:rPr>
                <w:sz w:val="22"/>
                <w:szCs w:val="22"/>
              </w:rPr>
              <w:t>н</w:t>
            </w:r>
            <w:r w:rsidRPr="00CF23F6">
              <w:rPr>
                <w:sz w:val="22"/>
                <w:szCs w:val="22"/>
              </w:rPr>
              <w:t>та ее получения и сообщить свое решение Пок</w:t>
            </w:r>
            <w:r w:rsidRPr="00CF23F6">
              <w:rPr>
                <w:sz w:val="22"/>
                <w:szCs w:val="22"/>
              </w:rPr>
              <w:t>у</w:t>
            </w:r>
            <w:r w:rsidRPr="00CF23F6">
              <w:rPr>
                <w:sz w:val="22"/>
                <w:szCs w:val="22"/>
              </w:rPr>
              <w:t>пателю. В противном случае претензия считается признанной Продавцом.</w:t>
            </w:r>
          </w:p>
          <w:p w:rsidR="000E2A1B" w:rsidRDefault="000E2A1B" w:rsidP="00725225">
            <w:pPr>
              <w:ind w:firstLine="426"/>
              <w:jc w:val="both"/>
              <w:rPr>
                <w:sz w:val="22"/>
                <w:szCs w:val="22"/>
              </w:rPr>
            </w:pPr>
            <w:r w:rsidRPr="00CF23F6">
              <w:rPr>
                <w:sz w:val="22"/>
                <w:szCs w:val="22"/>
              </w:rPr>
              <w:t xml:space="preserve">6.4. Продавец обязан своими силами и за свой счет восполнить недостающее количество товара в 30-тидневный срок с момента </w:t>
            </w:r>
            <w:proofErr w:type="gramStart"/>
            <w:r w:rsidRPr="00CF23F6">
              <w:rPr>
                <w:sz w:val="22"/>
                <w:szCs w:val="22"/>
              </w:rPr>
              <w:t>окончания</w:t>
            </w:r>
            <w:proofErr w:type="gramEnd"/>
            <w:r w:rsidRPr="00CF23F6">
              <w:rPr>
                <w:sz w:val="22"/>
                <w:szCs w:val="22"/>
              </w:rPr>
              <w:t xml:space="preserve"> уст</w:t>
            </w:r>
            <w:r w:rsidRPr="00CF23F6">
              <w:rPr>
                <w:sz w:val="22"/>
                <w:szCs w:val="22"/>
              </w:rPr>
              <w:t>а</w:t>
            </w:r>
            <w:r w:rsidRPr="00CF23F6">
              <w:rPr>
                <w:sz w:val="22"/>
                <w:szCs w:val="22"/>
              </w:rPr>
              <w:t>новленного сторонами срока для рассмотрения претензий Покупателя. Покупатель вправе прои</w:t>
            </w:r>
            <w:r w:rsidRPr="00CF23F6">
              <w:rPr>
                <w:sz w:val="22"/>
                <w:szCs w:val="22"/>
              </w:rPr>
              <w:t>з</w:t>
            </w:r>
            <w:r w:rsidRPr="00CF23F6">
              <w:rPr>
                <w:sz w:val="22"/>
                <w:szCs w:val="22"/>
              </w:rPr>
              <w:t>вести оплату товара без предъявления штрафных санкций после надлежащего исполнения Прода</w:t>
            </w:r>
            <w:r w:rsidRPr="00CF23F6">
              <w:rPr>
                <w:sz w:val="22"/>
                <w:szCs w:val="22"/>
              </w:rPr>
              <w:t>в</w:t>
            </w:r>
            <w:r w:rsidRPr="00CF23F6">
              <w:rPr>
                <w:sz w:val="22"/>
                <w:szCs w:val="22"/>
              </w:rPr>
              <w:t>цом указанных обязательств. Расходы Покупателя по хранению некачественного товара подлежат возмещению Продавцом с момента фактического нахождения данного товара у Покупателя. Сумма расходов Покупателя указывается в предоста</w:t>
            </w:r>
            <w:r w:rsidRPr="00CF23F6">
              <w:rPr>
                <w:sz w:val="22"/>
                <w:szCs w:val="22"/>
              </w:rPr>
              <w:t>в</w:t>
            </w:r>
            <w:r w:rsidRPr="00CF23F6">
              <w:rPr>
                <w:sz w:val="22"/>
                <w:szCs w:val="22"/>
              </w:rPr>
              <w:t>ленном Про</w:t>
            </w:r>
            <w:r>
              <w:rPr>
                <w:sz w:val="22"/>
                <w:szCs w:val="22"/>
              </w:rPr>
              <w:t xml:space="preserve">давцу счете, </w:t>
            </w:r>
            <w:r w:rsidRPr="0068524C">
              <w:rPr>
                <w:sz w:val="22"/>
                <w:szCs w:val="22"/>
              </w:rPr>
              <w:t>который Продавец обяз</w:t>
            </w:r>
            <w:r w:rsidRPr="0068524C">
              <w:rPr>
                <w:sz w:val="22"/>
                <w:szCs w:val="22"/>
              </w:rPr>
              <w:t>у</w:t>
            </w:r>
            <w:r w:rsidRPr="0068524C">
              <w:rPr>
                <w:sz w:val="22"/>
                <w:szCs w:val="22"/>
              </w:rPr>
              <w:t xml:space="preserve">ется оплатить не позднее 7 (семи) календарных дней </w:t>
            </w:r>
            <w:proofErr w:type="gramStart"/>
            <w:r w:rsidRPr="0068524C">
              <w:rPr>
                <w:sz w:val="22"/>
                <w:szCs w:val="22"/>
              </w:rPr>
              <w:t>с даты выставления</w:t>
            </w:r>
            <w:proofErr w:type="gramEnd"/>
            <w:r w:rsidRPr="0068524C">
              <w:rPr>
                <w:sz w:val="22"/>
                <w:szCs w:val="22"/>
              </w:rPr>
              <w:t xml:space="preserve"> счета. Покупатель впр</w:t>
            </w:r>
            <w:r w:rsidRPr="0068524C">
              <w:rPr>
                <w:sz w:val="22"/>
                <w:szCs w:val="22"/>
              </w:rPr>
              <w:t>а</w:t>
            </w:r>
            <w:r w:rsidRPr="0068524C">
              <w:rPr>
                <w:sz w:val="22"/>
                <w:szCs w:val="22"/>
              </w:rPr>
              <w:t>ве вычесть стоимость данных расходов при п</w:t>
            </w:r>
            <w:r w:rsidRPr="0068524C">
              <w:rPr>
                <w:sz w:val="22"/>
                <w:szCs w:val="22"/>
              </w:rPr>
              <w:t>о</w:t>
            </w:r>
            <w:r w:rsidRPr="0068524C">
              <w:rPr>
                <w:sz w:val="22"/>
                <w:szCs w:val="22"/>
              </w:rPr>
              <w:t>следующем расчете с Продавцом за поставленный товар.</w:t>
            </w:r>
          </w:p>
          <w:p w:rsidR="000E2A1B" w:rsidRPr="00B90680"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МАРКИРОВКА</w:t>
            </w:r>
          </w:p>
          <w:p w:rsidR="000E2A1B" w:rsidRPr="00CF23F6" w:rsidRDefault="000E2A1B" w:rsidP="009E53E7">
            <w:pPr>
              <w:ind w:firstLine="426"/>
              <w:jc w:val="both"/>
              <w:rPr>
                <w:sz w:val="22"/>
                <w:szCs w:val="22"/>
              </w:rPr>
            </w:pPr>
            <w:r w:rsidRPr="00CF23F6">
              <w:rPr>
                <w:sz w:val="22"/>
                <w:szCs w:val="22"/>
              </w:rPr>
              <w:t>7.1. Маркировка должна быть выполнена че</w:t>
            </w:r>
            <w:r w:rsidRPr="00CF23F6">
              <w:rPr>
                <w:sz w:val="22"/>
                <w:szCs w:val="22"/>
              </w:rPr>
              <w:t>т</w:t>
            </w:r>
            <w:r w:rsidRPr="00CF23F6">
              <w:rPr>
                <w:sz w:val="22"/>
                <w:szCs w:val="22"/>
              </w:rPr>
              <w:t>ко, несмываемой краской .</w:t>
            </w:r>
          </w:p>
          <w:p w:rsidR="000E2A1B" w:rsidRPr="00CF23F6" w:rsidRDefault="000E2A1B" w:rsidP="009E53E7">
            <w:pPr>
              <w:ind w:firstLine="426"/>
              <w:jc w:val="both"/>
              <w:rPr>
                <w:sz w:val="22"/>
                <w:szCs w:val="22"/>
              </w:rPr>
            </w:pPr>
            <w:r w:rsidRPr="00CF23F6">
              <w:rPr>
                <w:sz w:val="22"/>
                <w:szCs w:val="22"/>
              </w:rPr>
              <w:t xml:space="preserve">7.2. На каждое </w:t>
            </w:r>
            <w:r>
              <w:rPr>
                <w:sz w:val="22"/>
                <w:szCs w:val="22"/>
              </w:rPr>
              <w:t>тарное</w:t>
            </w:r>
            <w:r w:rsidRPr="00CF23F6">
              <w:rPr>
                <w:sz w:val="22"/>
                <w:szCs w:val="22"/>
              </w:rPr>
              <w:t xml:space="preserve"> место должна быть нанесена следующая маркировка: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товара;</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номер серии;</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брутто;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вес нетто;</w:t>
            </w:r>
          </w:p>
          <w:p w:rsidR="000E2A1B" w:rsidRPr="00CF23F6" w:rsidRDefault="000E2A1B" w:rsidP="009E53E7">
            <w:pPr>
              <w:numPr>
                <w:ilvl w:val="0"/>
                <w:numId w:val="4"/>
              </w:numPr>
              <w:tabs>
                <w:tab w:val="clear" w:pos="1943"/>
                <w:tab w:val="num" w:pos="709"/>
              </w:tabs>
              <w:ind w:left="0" w:firstLine="426"/>
              <w:jc w:val="both"/>
              <w:rPr>
                <w:sz w:val="22"/>
                <w:szCs w:val="22"/>
              </w:rPr>
            </w:pPr>
            <w:r w:rsidRPr="00CF23F6">
              <w:rPr>
                <w:sz w:val="22"/>
                <w:szCs w:val="22"/>
              </w:rPr>
              <w:t>наименование производителя;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дата изготовления;</w:t>
            </w:r>
          </w:p>
          <w:p w:rsidR="000E2A1B" w:rsidRPr="00B14228" w:rsidRDefault="000E2A1B" w:rsidP="009E53E7">
            <w:pPr>
              <w:numPr>
                <w:ilvl w:val="0"/>
                <w:numId w:val="4"/>
              </w:numPr>
              <w:tabs>
                <w:tab w:val="clear" w:pos="1943"/>
                <w:tab w:val="num" w:pos="709"/>
              </w:tabs>
              <w:ind w:left="0" w:firstLine="426"/>
              <w:jc w:val="both"/>
              <w:rPr>
                <w:sz w:val="22"/>
                <w:szCs w:val="22"/>
              </w:rPr>
            </w:pPr>
            <w:r w:rsidRPr="00B14228">
              <w:rPr>
                <w:sz w:val="22"/>
                <w:szCs w:val="22"/>
              </w:rPr>
              <w:t>срок годности.</w:t>
            </w:r>
          </w:p>
          <w:p w:rsidR="000E2A1B" w:rsidRPr="00CF23F6" w:rsidRDefault="000E2A1B" w:rsidP="009E53E7">
            <w:pPr>
              <w:ind w:firstLine="426"/>
              <w:jc w:val="both"/>
              <w:rPr>
                <w:sz w:val="22"/>
                <w:szCs w:val="22"/>
              </w:rPr>
            </w:pPr>
            <w:r w:rsidRPr="00CF23F6">
              <w:rPr>
                <w:sz w:val="22"/>
                <w:szCs w:val="22"/>
              </w:rPr>
              <w:t>7.3. Продавец несет ответственность за все потери или ущерб, возникшие вследствие непр</w:t>
            </w:r>
            <w:r w:rsidRPr="00CF23F6">
              <w:rPr>
                <w:sz w:val="22"/>
                <w:szCs w:val="22"/>
              </w:rPr>
              <w:t>а</w:t>
            </w:r>
            <w:r w:rsidRPr="00CF23F6">
              <w:rPr>
                <w:sz w:val="22"/>
                <w:szCs w:val="22"/>
              </w:rPr>
              <w:t>вильной маркировки.</w:t>
            </w:r>
          </w:p>
          <w:p w:rsidR="000E2A1B" w:rsidRDefault="000E2A1B" w:rsidP="009E53E7">
            <w:pPr>
              <w:ind w:firstLine="426"/>
              <w:jc w:val="both"/>
              <w:rPr>
                <w:sz w:val="22"/>
                <w:szCs w:val="22"/>
              </w:rPr>
            </w:pPr>
            <w:r w:rsidRPr="00CF23F6">
              <w:rPr>
                <w:sz w:val="22"/>
                <w:szCs w:val="22"/>
              </w:rPr>
              <w:t>7.4. Каждая партия товара должна формир</w:t>
            </w:r>
            <w:r w:rsidRPr="00CF23F6">
              <w:rPr>
                <w:sz w:val="22"/>
                <w:szCs w:val="22"/>
              </w:rPr>
              <w:t>о</w:t>
            </w:r>
            <w:r w:rsidRPr="00CF23F6">
              <w:rPr>
                <w:sz w:val="22"/>
                <w:szCs w:val="22"/>
              </w:rPr>
              <w:t>ваться из минимально возможного числа серий.</w:t>
            </w:r>
          </w:p>
          <w:p w:rsidR="00C27692" w:rsidRDefault="00C27692" w:rsidP="009E53E7">
            <w:pPr>
              <w:ind w:firstLine="426"/>
              <w:jc w:val="both"/>
              <w:rPr>
                <w:sz w:val="22"/>
                <w:szCs w:val="22"/>
              </w:rPr>
            </w:pPr>
          </w:p>
          <w:p w:rsidR="00C27692" w:rsidRDefault="00C27692" w:rsidP="009E53E7">
            <w:pPr>
              <w:ind w:firstLine="426"/>
              <w:jc w:val="both"/>
              <w:rPr>
                <w:sz w:val="22"/>
                <w:szCs w:val="22"/>
              </w:rPr>
            </w:pPr>
          </w:p>
          <w:p w:rsidR="000E2A1B" w:rsidRPr="00CF23F6" w:rsidRDefault="000E2A1B" w:rsidP="00725225">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lastRenderedPageBreak/>
              <w:t>САНКЦИИ</w:t>
            </w:r>
          </w:p>
          <w:p w:rsidR="000E2A1B" w:rsidRPr="00CF23F6" w:rsidRDefault="000E2A1B" w:rsidP="00CF23F6">
            <w:pPr>
              <w:ind w:firstLine="426"/>
              <w:jc w:val="both"/>
              <w:rPr>
                <w:sz w:val="22"/>
                <w:szCs w:val="22"/>
              </w:rPr>
            </w:pPr>
            <w:r w:rsidRPr="00CF23F6">
              <w:rPr>
                <w:sz w:val="22"/>
                <w:szCs w:val="22"/>
              </w:rPr>
              <w:t xml:space="preserve">8.1. </w:t>
            </w:r>
            <w:r w:rsidRPr="00002C4B">
              <w:rPr>
                <w:sz w:val="22"/>
                <w:szCs w:val="22"/>
              </w:rPr>
              <w:t>При нарушении срока поставки товара, либо поставки его не в полном объёме, срок пр</w:t>
            </w:r>
            <w:r w:rsidRPr="00002C4B">
              <w:rPr>
                <w:sz w:val="22"/>
                <w:szCs w:val="22"/>
              </w:rPr>
              <w:t>о</w:t>
            </w:r>
            <w:r w:rsidRPr="00002C4B">
              <w:rPr>
                <w:sz w:val="22"/>
                <w:szCs w:val="22"/>
              </w:rPr>
              <w:t xml:space="preserve">ведения оплаты продлевается на 30 календарных дней </w:t>
            </w:r>
            <w:proofErr w:type="gramStart"/>
            <w:r w:rsidRPr="00002C4B">
              <w:rPr>
                <w:sz w:val="22"/>
                <w:szCs w:val="22"/>
              </w:rPr>
              <w:t>к</w:t>
            </w:r>
            <w:proofErr w:type="gramEnd"/>
            <w:r w:rsidRPr="00002C4B">
              <w:rPr>
                <w:sz w:val="22"/>
                <w:szCs w:val="22"/>
              </w:rPr>
              <w:t xml:space="preserve"> ранее установленным контрактом, а также Покупатель вправе взыскать</w:t>
            </w:r>
            <w:r>
              <w:rPr>
                <w:sz w:val="22"/>
                <w:szCs w:val="22"/>
              </w:rPr>
              <w:t xml:space="preserve"> с Продавца пеню в размере 0,1</w:t>
            </w:r>
            <w:r w:rsidRPr="00002C4B">
              <w:rPr>
                <w:sz w:val="22"/>
                <w:szCs w:val="22"/>
              </w:rPr>
              <w:t xml:space="preserve">% от стоимости не поставленного в срок товара за каждый день просрочки. </w:t>
            </w:r>
          </w:p>
          <w:p w:rsidR="000E2A1B" w:rsidRPr="00CF23F6" w:rsidRDefault="000E2A1B" w:rsidP="00CF23F6">
            <w:pPr>
              <w:ind w:firstLine="426"/>
              <w:jc w:val="both"/>
              <w:rPr>
                <w:sz w:val="22"/>
                <w:szCs w:val="22"/>
              </w:rPr>
            </w:pPr>
            <w:r w:rsidRPr="00CF23F6">
              <w:rPr>
                <w:sz w:val="22"/>
                <w:szCs w:val="22"/>
              </w:rPr>
              <w:t>8.</w:t>
            </w:r>
            <w:r w:rsidRPr="00F55A95">
              <w:rPr>
                <w:sz w:val="22"/>
                <w:szCs w:val="22"/>
              </w:rPr>
              <w:t>2</w:t>
            </w:r>
            <w:r w:rsidRPr="00CF23F6">
              <w:rPr>
                <w:sz w:val="22"/>
                <w:szCs w:val="22"/>
              </w:rPr>
              <w:t xml:space="preserve">. При </w:t>
            </w:r>
            <w:proofErr w:type="spellStart"/>
            <w:r>
              <w:rPr>
                <w:sz w:val="22"/>
                <w:szCs w:val="22"/>
              </w:rPr>
              <w:t>непоставке</w:t>
            </w:r>
            <w:proofErr w:type="spellEnd"/>
            <w:r>
              <w:rPr>
                <w:sz w:val="22"/>
                <w:szCs w:val="22"/>
              </w:rPr>
              <w:t xml:space="preserve">/недопоставке </w:t>
            </w:r>
            <w:r w:rsidRPr="00CF23F6">
              <w:rPr>
                <w:sz w:val="22"/>
                <w:szCs w:val="22"/>
              </w:rPr>
              <w:t xml:space="preserve"> Прода</w:t>
            </w:r>
            <w:r w:rsidRPr="00CF23F6">
              <w:rPr>
                <w:sz w:val="22"/>
                <w:szCs w:val="22"/>
              </w:rPr>
              <w:t>в</w:t>
            </w:r>
            <w:r w:rsidRPr="00CF23F6">
              <w:rPr>
                <w:sz w:val="22"/>
                <w:szCs w:val="22"/>
              </w:rPr>
              <w:t>ц</w:t>
            </w:r>
            <w:r>
              <w:rPr>
                <w:sz w:val="22"/>
                <w:szCs w:val="22"/>
              </w:rPr>
              <w:t>ом</w:t>
            </w:r>
            <w:r w:rsidRPr="00CF23F6">
              <w:rPr>
                <w:sz w:val="22"/>
                <w:szCs w:val="22"/>
              </w:rPr>
              <w:t xml:space="preserve"> товар</w:t>
            </w:r>
            <w:r>
              <w:rPr>
                <w:sz w:val="22"/>
                <w:szCs w:val="22"/>
              </w:rPr>
              <w:t>а</w:t>
            </w:r>
            <w:r w:rsidRPr="00CF23F6">
              <w:rPr>
                <w:sz w:val="22"/>
                <w:szCs w:val="22"/>
              </w:rPr>
              <w:t xml:space="preserve"> по настоящему контракту, Покупатель вправе взыскать с Продавца штраф в размере 10 % от суммы </w:t>
            </w:r>
            <w:proofErr w:type="spellStart"/>
            <w:r>
              <w:rPr>
                <w:sz w:val="22"/>
                <w:szCs w:val="22"/>
              </w:rPr>
              <w:t>непоставленного</w:t>
            </w:r>
            <w:proofErr w:type="spellEnd"/>
            <w:r>
              <w:rPr>
                <w:sz w:val="22"/>
                <w:szCs w:val="22"/>
              </w:rPr>
              <w:t>/недопоставленного</w:t>
            </w:r>
            <w:r w:rsidRPr="00CF23F6">
              <w:rPr>
                <w:sz w:val="22"/>
                <w:szCs w:val="22"/>
              </w:rPr>
              <w:t xml:space="preserve"> товара</w:t>
            </w:r>
            <w:r>
              <w:rPr>
                <w:sz w:val="22"/>
                <w:szCs w:val="22"/>
              </w:rPr>
              <w:t>.</w:t>
            </w:r>
            <w:r w:rsidRPr="00CF23F6">
              <w:rPr>
                <w:sz w:val="22"/>
                <w:szCs w:val="22"/>
              </w:rPr>
              <w:t>.</w:t>
            </w:r>
          </w:p>
          <w:p w:rsidR="000E2A1B" w:rsidRPr="00CF23F6" w:rsidRDefault="000E2A1B" w:rsidP="00CF23F6">
            <w:pPr>
              <w:ind w:firstLine="426"/>
              <w:jc w:val="both"/>
              <w:rPr>
                <w:sz w:val="22"/>
                <w:szCs w:val="22"/>
              </w:rPr>
            </w:pPr>
            <w:r w:rsidRPr="00CF23F6">
              <w:rPr>
                <w:sz w:val="22"/>
                <w:szCs w:val="22"/>
              </w:rPr>
              <w:t>8.</w:t>
            </w:r>
            <w:r w:rsidRPr="00F55A95">
              <w:rPr>
                <w:sz w:val="22"/>
                <w:szCs w:val="22"/>
              </w:rPr>
              <w:t>3</w:t>
            </w:r>
            <w:r w:rsidRPr="00CF23F6">
              <w:rPr>
                <w:sz w:val="22"/>
                <w:szCs w:val="22"/>
              </w:rPr>
              <w:t>. При просрочке оплаты переданного П</w:t>
            </w:r>
            <w:r w:rsidRPr="00CF23F6">
              <w:rPr>
                <w:sz w:val="22"/>
                <w:szCs w:val="22"/>
              </w:rPr>
              <w:t>о</w:t>
            </w:r>
            <w:r w:rsidRPr="00CF23F6">
              <w:rPr>
                <w:sz w:val="22"/>
                <w:szCs w:val="22"/>
              </w:rPr>
              <w:t>купателю товара, Продавец вправе взыскать с П</w:t>
            </w:r>
            <w:r w:rsidRPr="00CF23F6">
              <w:rPr>
                <w:sz w:val="22"/>
                <w:szCs w:val="22"/>
              </w:rPr>
              <w:t>о</w:t>
            </w:r>
            <w:r w:rsidRPr="00CF23F6">
              <w:rPr>
                <w:sz w:val="22"/>
                <w:szCs w:val="22"/>
              </w:rPr>
              <w:t xml:space="preserve">купателя </w:t>
            </w:r>
            <w:r>
              <w:rPr>
                <w:sz w:val="22"/>
                <w:szCs w:val="22"/>
              </w:rPr>
              <w:t>пеню</w:t>
            </w:r>
            <w:r w:rsidRPr="00CF23F6">
              <w:rPr>
                <w:sz w:val="22"/>
                <w:szCs w:val="22"/>
              </w:rPr>
              <w:t xml:space="preserve"> в размере 0,1% от стоимости н</w:t>
            </w:r>
            <w:r w:rsidRPr="00CF23F6">
              <w:rPr>
                <w:sz w:val="22"/>
                <w:szCs w:val="22"/>
              </w:rPr>
              <w:t>е</w:t>
            </w:r>
            <w:r w:rsidRPr="00CF23F6">
              <w:rPr>
                <w:sz w:val="22"/>
                <w:szCs w:val="22"/>
              </w:rPr>
              <w:t>оплаченного в срок товара за каждый день пр</w:t>
            </w:r>
            <w:r w:rsidRPr="00CF23F6">
              <w:rPr>
                <w:sz w:val="22"/>
                <w:szCs w:val="22"/>
              </w:rPr>
              <w:t>о</w:t>
            </w:r>
            <w:r w:rsidRPr="00CF23F6">
              <w:rPr>
                <w:sz w:val="22"/>
                <w:szCs w:val="22"/>
              </w:rPr>
              <w:t>срочки.</w:t>
            </w:r>
          </w:p>
          <w:p w:rsidR="000E2A1B" w:rsidRPr="00CF23F6" w:rsidRDefault="000E2A1B" w:rsidP="0068524C">
            <w:pPr>
              <w:ind w:firstLine="426"/>
              <w:jc w:val="both"/>
              <w:rPr>
                <w:sz w:val="22"/>
                <w:szCs w:val="22"/>
              </w:rPr>
            </w:pPr>
            <w:r w:rsidRPr="00CF23F6">
              <w:rPr>
                <w:sz w:val="22"/>
                <w:szCs w:val="22"/>
              </w:rPr>
              <w:t>8.</w:t>
            </w:r>
            <w:r w:rsidRPr="00F55A95">
              <w:rPr>
                <w:sz w:val="22"/>
                <w:szCs w:val="22"/>
              </w:rPr>
              <w:t>4</w:t>
            </w:r>
            <w:r w:rsidRPr="00CF23F6">
              <w:rPr>
                <w:sz w:val="22"/>
                <w:szCs w:val="22"/>
              </w:rPr>
              <w:t>. При просрочке поставки товара на срок 15 дней и более Покупатель вправе расторгнуть весь контракт в целом, либо в части не поставле</w:t>
            </w:r>
            <w:r w:rsidRPr="00CF23F6">
              <w:rPr>
                <w:sz w:val="22"/>
                <w:szCs w:val="22"/>
              </w:rPr>
              <w:t>н</w:t>
            </w:r>
            <w:r w:rsidRPr="00CF23F6">
              <w:rPr>
                <w:sz w:val="22"/>
                <w:szCs w:val="22"/>
              </w:rPr>
              <w:t>ного в срок количества товара, либо в части  к</w:t>
            </w:r>
            <w:r w:rsidRPr="00CF23F6">
              <w:rPr>
                <w:sz w:val="22"/>
                <w:szCs w:val="22"/>
              </w:rPr>
              <w:t>о</w:t>
            </w:r>
            <w:r w:rsidRPr="00CF23F6">
              <w:rPr>
                <w:sz w:val="22"/>
                <w:szCs w:val="22"/>
              </w:rPr>
              <w:t>личества товаров подлежащих поставке, срок и</w:t>
            </w:r>
            <w:r w:rsidRPr="00CF23F6">
              <w:rPr>
                <w:sz w:val="22"/>
                <w:szCs w:val="22"/>
              </w:rPr>
              <w:t>с</w:t>
            </w:r>
            <w:r w:rsidRPr="00CF23F6">
              <w:rPr>
                <w:sz w:val="22"/>
                <w:szCs w:val="22"/>
              </w:rPr>
              <w:t>полнения которых еще не наступил. Расторжение контракта Покупателем производится путем о</w:t>
            </w:r>
            <w:r w:rsidRPr="00CF23F6">
              <w:rPr>
                <w:sz w:val="22"/>
                <w:szCs w:val="22"/>
              </w:rPr>
              <w:t>д</w:t>
            </w:r>
            <w:r w:rsidRPr="00CF23F6">
              <w:rPr>
                <w:sz w:val="22"/>
                <w:szCs w:val="22"/>
              </w:rPr>
              <w:t>ностороннего извещения Покупателем Продавца в письменной форме посредством почтового либо факсимильного сообщения.</w:t>
            </w:r>
          </w:p>
          <w:p w:rsidR="000E2A1B" w:rsidRPr="00CF23F6" w:rsidRDefault="000E2A1B" w:rsidP="0068524C">
            <w:pPr>
              <w:ind w:firstLine="426"/>
              <w:jc w:val="both"/>
              <w:rPr>
                <w:sz w:val="22"/>
                <w:szCs w:val="22"/>
              </w:rPr>
            </w:pPr>
            <w:r w:rsidRPr="00CF23F6">
              <w:rPr>
                <w:sz w:val="22"/>
                <w:szCs w:val="22"/>
              </w:rPr>
              <w:t>При расторжении контракта Покупателем на основаниях указанных в данном пункте контракта Покупатель не возмещает Продавцу убытки, св</w:t>
            </w:r>
            <w:r w:rsidRPr="00CF23F6">
              <w:rPr>
                <w:sz w:val="22"/>
                <w:szCs w:val="22"/>
              </w:rPr>
              <w:t>я</w:t>
            </w:r>
            <w:r w:rsidRPr="00CF23F6">
              <w:rPr>
                <w:sz w:val="22"/>
                <w:szCs w:val="22"/>
              </w:rPr>
              <w:t>занные с расторжением контракта.</w:t>
            </w:r>
          </w:p>
          <w:p w:rsidR="000E2A1B" w:rsidRPr="00CF23F6" w:rsidRDefault="000E2A1B" w:rsidP="0068524C">
            <w:pPr>
              <w:ind w:firstLine="426"/>
              <w:jc w:val="both"/>
              <w:rPr>
                <w:sz w:val="22"/>
                <w:szCs w:val="22"/>
              </w:rPr>
            </w:pPr>
            <w:r w:rsidRPr="00CF23F6">
              <w:rPr>
                <w:sz w:val="22"/>
                <w:szCs w:val="22"/>
              </w:rPr>
              <w:t>При нарушении Продавцом сроков поставки товаров Продавец обязан согласовать с Покупат</w:t>
            </w:r>
            <w:r w:rsidRPr="00CF23F6">
              <w:rPr>
                <w:sz w:val="22"/>
                <w:szCs w:val="22"/>
              </w:rPr>
              <w:t>е</w:t>
            </w:r>
            <w:r w:rsidRPr="00CF23F6">
              <w:rPr>
                <w:sz w:val="22"/>
                <w:szCs w:val="22"/>
              </w:rPr>
              <w:t xml:space="preserve">лем </w:t>
            </w:r>
            <w:r>
              <w:rPr>
                <w:sz w:val="22"/>
                <w:szCs w:val="22"/>
              </w:rPr>
              <w:t>новые сроки</w:t>
            </w:r>
            <w:r w:rsidRPr="00CF23F6">
              <w:rPr>
                <w:sz w:val="22"/>
                <w:szCs w:val="22"/>
              </w:rPr>
              <w:t xml:space="preserve"> поставки (отгрузки). При нар</w:t>
            </w:r>
            <w:r w:rsidRPr="00CF23F6">
              <w:rPr>
                <w:sz w:val="22"/>
                <w:szCs w:val="22"/>
              </w:rPr>
              <w:t>у</w:t>
            </w:r>
            <w:r w:rsidRPr="00CF23F6">
              <w:rPr>
                <w:sz w:val="22"/>
                <w:szCs w:val="22"/>
              </w:rPr>
              <w:t>шении данных условий Покупатель не несет о</w:t>
            </w:r>
            <w:r w:rsidRPr="00CF23F6">
              <w:rPr>
                <w:sz w:val="22"/>
                <w:szCs w:val="22"/>
              </w:rPr>
              <w:t>т</w:t>
            </w:r>
            <w:r w:rsidRPr="00CF23F6">
              <w:rPr>
                <w:sz w:val="22"/>
                <w:szCs w:val="22"/>
              </w:rPr>
              <w:t>ветственности перед Продавцом за дальнейший исход исполнения обязательств по данному ко</w:t>
            </w:r>
            <w:r w:rsidRPr="00CF23F6">
              <w:rPr>
                <w:sz w:val="22"/>
                <w:szCs w:val="22"/>
              </w:rPr>
              <w:t>н</w:t>
            </w:r>
            <w:r w:rsidRPr="00CF23F6">
              <w:rPr>
                <w:sz w:val="22"/>
                <w:szCs w:val="22"/>
              </w:rPr>
              <w:t xml:space="preserve">тракту.  </w:t>
            </w:r>
          </w:p>
          <w:p w:rsidR="000E2A1B" w:rsidRPr="0068524C" w:rsidRDefault="000E2A1B" w:rsidP="0068524C">
            <w:pPr>
              <w:ind w:firstLine="426"/>
              <w:jc w:val="both"/>
              <w:rPr>
                <w:sz w:val="22"/>
                <w:szCs w:val="22"/>
              </w:rPr>
            </w:pPr>
            <w:r w:rsidRPr="00CF23F6">
              <w:rPr>
                <w:sz w:val="22"/>
                <w:szCs w:val="22"/>
              </w:rPr>
              <w:t>8.</w:t>
            </w:r>
            <w:r w:rsidRPr="00F55A95">
              <w:rPr>
                <w:sz w:val="22"/>
                <w:szCs w:val="22"/>
              </w:rPr>
              <w:t>5</w:t>
            </w:r>
            <w:r w:rsidRPr="00CF23F6">
              <w:rPr>
                <w:sz w:val="22"/>
                <w:szCs w:val="22"/>
              </w:rPr>
              <w:t>.</w:t>
            </w:r>
            <w:r w:rsidRPr="0068524C">
              <w:rPr>
                <w:sz w:val="22"/>
                <w:szCs w:val="22"/>
              </w:rPr>
              <w:t xml:space="preserve"> </w:t>
            </w:r>
            <w:r w:rsidRPr="00CF23F6">
              <w:rPr>
                <w:sz w:val="22"/>
                <w:szCs w:val="22"/>
              </w:rPr>
              <w:t xml:space="preserve">При </w:t>
            </w:r>
            <w:r>
              <w:rPr>
                <w:sz w:val="22"/>
                <w:szCs w:val="22"/>
              </w:rPr>
              <w:t>неисполнении</w:t>
            </w:r>
            <w:r w:rsidRPr="00CF23F6">
              <w:rPr>
                <w:sz w:val="22"/>
                <w:szCs w:val="22"/>
              </w:rPr>
              <w:t xml:space="preserve"> Продавц</w:t>
            </w:r>
            <w:r>
              <w:rPr>
                <w:sz w:val="22"/>
                <w:szCs w:val="22"/>
              </w:rPr>
              <w:t>ом</w:t>
            </w:r>
            <w:r w:rsidRPr="00CF23F6">
              <w:rPr>
                <w:sz w:val="22"/>
                <w:szCs w:val="22"/>
              </w:rPr>
              <w:t xml:space="preserve"> п.2.7</w:t>
            </w:r>
            <w:r>
              <w:rPr>
                <w:sz w:val="22"/>
                <w:szCs w:val="22"/>
              </w:rPr>
              <w:t xml:space="preserve"> </w:t>
            </w:r>
            <w:r w:rsidRPr="00CF23F6">
              <w:rPr>
                <w:sz w:val="22"/>
                <w:szCs w:val="22"/>
              </w:rPr>
              <w:t xml:space="preserve">настоящего контракта Продавец обязан уплатить Покупателю штрафные санкции в размере </w:t>
            </w:r>
            <w:r>
              <w:rPr>
                <w:sz w:val="22"/>
                <w:szCs w:val="22"/>
              </w:rPr>
              <w:t xml:space="preserve">100% </w:t>
            </w:r>
            <w:r w:rsidRPr="00CF23F6">
              <w:rPr>
                <w:sz w:val="22"/>
                <w:szCs w:val="22"/>
              </w:rPr>
              <w:t>стоимости поставленного некачественного товара</w:t>
            </w:r>
            <w:r>
              <w:rPr>
                <w:sz w:val="22"/>
                <w:szCs w:val="22"/>
              </w:rPr>
              <w:t xml:space="preserve">, </w:t>
            </w:r>
            <w:r w:rsidRPr="00CF23F6">
              <w:rPr>
                <w:sz w:val="22"/>
                <w:szCs w:val="22"/>
              </w:rPr>
              <w:t xml:space="preserve">в течение </w:t>
            </w:r>
            <w:r>
              <w:rPr>
                <w:sz w:val="22"/>
                <w:szCs w:val="22"/>
              </w:rPr>
              <w:t>3</w:t>
            </w:r>
            <w:r w:rsidRPr="00CF23F6">
              <w:rPr>
                <w:sz w:val="22"/>
                <w:szCs w:val="22"/>
              </w:rPr>
              <w:t>0 дней с момента выставления счета Покуп</w:t>
            </w:r>
            <w:r>
              <w:rPr>
                <w:sz w:val="22"/>
                <w:szCs w:val="22"/>
              </w:rPr>
              <w:t>ателем.</w:t>
            </w:r>
          </w:p>
          <w:p w:rsidR="000E2A1B" w:rsidRPr="00EA0D1E" w:rsidRDefault="000E2A1B" w:rsidP="00B90680">
            <w:pPr>
              <w:ind w:firstLine="426"/>
              <w:jc w:val="both"/>
              <w:rPr>
                <w:sz w:val="22"/>
                <w:szCs w:val="22"/>
              </w:rPr>
            </w:pPr>
            <w:r w:rsidRPr="005B224A">
              <w:rPr>
                <w:sz w:val="22"/>
                <w:szCs w:val="22"/>
              </w:rPr>
              <w:t>8.</w:t>
            </w:r>
            <w:r w:rsidRPr="00F55A95">
              <w:rPr>
                <w:sz w:val="22"/>
                <w:szCs w:val="22"/>
              </w:rPr>
              <w:t>6</w:t>
            </w:r>
            <w:r w:rsidRPr="005B224A">
              <w:rPr>
                <w:sz w:val="22"/>
                <w:szCs w:val="22"/>
              </w:rPr>
              <w:t>. При просрочке Продавцом сроков вывоза некачественного товара указанных в п.2.7 и ср</w:t>
            </w:r>
            <w:r w:rsidRPr="005B224A">
              <w:rPr>
                <w:sz w:val="22"/>
                <w:szCs w:val="22"/>
              </w:rPr>
              <w:t>о</w:t>
            </w:r>
            <w:r w:rsidRPr="005B224A">
              <w:rPr>
                <w:sz w:val="22"/>
                <w:szCs w:val="22"/>
              </w:rPr>
              <w:t>ков восполнения недостающего количества тов</w:t>
            </w:r>
            <w:r w:rsidRPr="005B224A">
              <w:rPr>
                <w:sz w:val="22"/>
                <w:szCs w:val="22"/>
              </w:rPr>
              <w:t>а</w:t>
            </w:r>
            <w:r w:rsidRPr="005B224A">
              <w:rPr>
                <w:sz w:val="22"/>
                <w:szCs w:val="22"/>
              </w:rPr>
              <w:t>ра, указанных в п.6.4 настоящего контракта Пр</w:t>
            </w:r>
            <w:r w:rsidRPr="005B224A">
              <w:rPr>
                <w:sz w:val="22"/>
                <w:szCs w:val="22"/>
              </w:rPr>
              <w:t>о</w:t>
            </w:r>
            <w:r w:rsidRPr="005B224A">
              <w:rPr>
                <w:sz w:val="22"/>
                <w:szCs w:val="22"/>
              </w:rPr>
              <w:t>давец обязан уплатить пеню в размере 0,1 %  от стоимости некачественного товара, недостающего товара за каждый день просрочки вывоза некач</w:t>
            </w:r>
            <w:r w:rsidRPr="005B224A">
              <w:rPr>
                <w:sz w:val="22"/>
                <w:szCs w:val="22"/>
              </w:rPr>
              <w:t>е</w:t>
            </w:r>
            <w:r w:rsidRPr="005B224A">
              <w:rPr>
                <w:sz w:val="22"/>
                <w:szCs w:val="22"/>
              </w:rPr>
              <w:t>ственного товара со склада Покупателя или во</w:t>
            </w:r>
            <w:r w:rsidRPr="005B224A">
              <w:rPr>
                <w:sz w:val="22"/>
                <w:szCs w:val="22"/>
              </w:rPr>
              <w:t>с</w:t>
            </w:r>
            <w:r w:rsidRPr="005B224A">
              <w:rPr>
                <w:sz w:val="22"/>
                <w:szCs w:val="22"/>
              </w:rPr>
              <w:t>полнения недостающего товара. Уплата штра</w:t>
            </w:r>
            <w:r w:rsidRPr="005B224A">
              <w:rPr>
                <w:sz w:val="22"/>
                <w:szCs w:val="22"/>
              </w:rPr>
              <w:t>ф</w:t>
            </w:r>
            <w:r w:rsidRPr="005B224A">
              <w:rPr>
                <w:sz w:val="22"/>
                <w:szCs w:val="22"/>
              </w:rPr>
              <w:t>ных санкций не освобождает Продавца от обяза</w:t>
            </w:r>
            <w:r w:rsidRPr="005B224A">
              <w:rPr>
                <w:sz w:val="22"/>
                <w:szCs w:val="22"/>
              </w:rPr>
              <w:t>н</w:t>
            </w:r>
            <w:r w:rsidRPr="005B224A">
              <w:rPr>
                <w:sz w:val="22"/>
                <w:szCs w:val="22"/>
              </w:rPr>
              <w:t>ности по вывозу некачественного товара со склада Покупателя или восполнения недостающего кол</w:t>
            </w:r>
            <w:r w:rsidRPr="005B224A">
              <w:rPr>
                <w:sz w:val="22"/>
                <w:szCs w:val="22"/>
              </w:rPr>
              <w:t>и</w:t>
            </w:r>
            <w:r w:rsidRPr="005B224A">
              <w:rPr>
                <w:sz w:val="22"/>
                <w:szCs w:val="22"/>
              </w:rPr>
              <w:t>чества товара за свой счет.</w:t>
            </w:r>
          </w:p>
          <w:p w:rsidR="000E2A1B" w:rsidRPr="00EA0D1E" w:rsidRDefault="000E2A1B" w:rsidP="00B90680">
            <w:pPr>
              <w:ind w:firstLine="426"/>
              <w:jc w:val="both"/>
              <w:rPr>
                <w:sz w:val="22"/>
                <w:szCs w:val="22"/>
              </w:rPr>
            </w:pPr>
          </w:p>
          <w:p w:rsidR="000E2A1B" w:rsidRPr="00CF23F6" w:rsidRDefault="000E2A1B" w:rsidP="000D52EA">
            <w:pPr>
              <w:numPr>
                <w:ilvl w:val="0"/>
                <w:numId w:val="1"/>
              </w:numPr>
              <w:tabs>
                <w:tab w:val="clear" w:pos="720"/>
                <w:tab w:val="num" w:pos="0"/>
              </w:tabs>
              <w:ind w:left="0" w:firstLine="0"/>
              <w:jc w:val="center"/>
              <w:rPr>
                <w:b/>
                <w:sz w:val="22"/>
                <w:szCs w:val="22"/>
              </w:rPr>
            </w:pPr>
            <w:r w:rsidRPr="00CF23F6">
              <w:rPr>
                <w:b/>
                <w:sz w:val="22"/>
                <w:szCs w:val="22"/>
              </w:rPr>
              <w:t>ОБСТОЯТЕЛЬСТВА ФОРС-МАЖОР</w:t>
            </w:r>
          </w:p>
          <w:p w:rsidR="000E2A1B" w:rsidRDefault="000E2A1B" w:rsidP="00B90680">
            <w:pPr>
              <w:ind w:firstLine="426"/>
              <w:jc w:val="both"/>
              <w:rPr>
                <w:sz w:val="22"/>
                <w:szCs w:val="22"/>
              </w:rPr>
            </w:pPr>
            <w:r w:rsidRPr="00CF23F6">
              <w:rPr>
                <w:sz w:val="22"/>
                <w:szCs w:val="22"/>
              </w:rPr>
              <w:t>9.1. Ни одна из сторон не может нести отве</w:t>
            </w:r>
            <w:r w:rsidRPr="00CF23F6">
              <w:rPr>
                <w:sz w:val="22"/>
                <w:szCs w:val="22"/>
              </w:rPr>
              <w:t>т</w:t>
            </w:r>
            <w:r w:rsidRPr="00CF23F6">
              <w:rPr>
                <w:sz w:val="22"/>
                <w:szCs w:val="22"/>
              </w:rPr>
              <w:t>ственность в случае возникновения чрезвычайных обстоятельств, препятствующих полному или ч</w:t>
            </w:r>
            <w:r w:rsidRPr="00CF23F6">
              <w:rPr>
                <w:sz w:val="22"/>
                <w:szCs w:val="22"/>
              </w:rPr>
              <w:t>а</w:t>
            </w:r>
            <w:r w:rsidRPr="00CF23F6">
              <w:rPr>
                <w:sz w:val="22"/>
                <w:szCs w:val="22"/>
              </w:rPr>
              <w:t>стичному выполнению обязательств по настоящ</w:t>
            </w:r>
            <w:r w:rsidRPr="00CF23F6">
              <w:rPr>
                <w:sz w:val="22"/>
                <w:szCs w:val="22"/>
              </w:rPr>
              <w:t>е</w:t>
            </w:r>
            <w:r w:rsidRPr="00CF23F6">
              <w:rPr>
                <w:sz w:val="22"/>
                <w:szCs w:val="22"/>
              </w:rPr>
              <w:t>му Контракту, т.е. по независящим от них прич</w:t>
            </w:r>
            <w:r w:rsidRPr="00CF23F6">
              <w:rPr>
                <w:sz w:val="22"/>
                <w:szCs w:val="22"/>
              </w:rPr>
              <w:t>и</w:t>
            </w:r>
            <w:r w:rsidRPr="00CF23F6">
              <w:rPr>
                <w:sz w:val="22"/>
                <w:szCs w:val="22"/>
              </w:rPr>
              <w:t>нам, таким как: стихийные бедствия, отказ в рег</w:t>
            </w:r>
            <w:r w:rsidRPr="00CF23F6">
              <w:rPr>
                <w:sz w:val="22"/>
                <w:szCs w:val="22"/>
              </w:rPr>
              <w:t>и</w:t>
            </w:r>
            <w:r w:rsidRPr="00CF23F6">
              <w:rPr>
                <w:sz w:val="22"/>
                <w:szCs w:val="22"/>
              </w:rPr>
              <w:t>страции субстанции или получении лицензии или других, независящих от сторон обстоятельствах. Если данные обстоятельства препятствуют в</w:t>
            </w:r>
            <w:r w:rsidRPr="00CF23F6">
              <w:rPr>
                <w:sz w:val="22"/>
                <w:szCs w:val="22"/>
              </w:rPr>
              <w:t>ы</w:t>
            </w:r>
            <w:r w:rsidRPr="00CF23F6">
              <w:rPr>
                <w:sz w:val="22"/>
                <w:szCs w:val="22"/>
              </w:rPr>
              <w:t xml:space="preserve">полнению обязательств по данному Контракту в течение более 3-х месяцев, то каждая из сторон имеет право прекратить действия </w:t>
            </w:r>
            <w:r w:rsidRPr="00E256AE">
              <w:rPr>
                <w:sz w:val="22"/>
                <w:szCs w:val="22"/>
              </w:rPr>
              <w:t>настоящего Контракта путем уведомления другой стороны об этом за 30 дней. Сторона, для которой  выполн</w:t>
            </w:r>
            <w:r w:rsidRPr="00E256AE">
              <w:rPr>
                <w:sz w:val="22"/>
                <w:szCs w:val="22"/>
              </w:rPr>
              <w:t>е</w:t>
            </w:r>
            <w:r w:rsidRPr="00E256AE">
              <w:rPr>
                <w:sz w:val="22"/>
                <w:szCs w:val="22"/>
              </w:rPr>
              <w:t>ние обязательств по настоящему Контракту стало невозможным в связи с наступлением обстоятел</w:t>
            </w:r>
            <w:r w:rsidRPr="00E256AE">
              <w:rPr>
                <w:sz w:val="22"/>
                <w:szCs w:val="22"/>
              </w:rPr>
              <w:t>ь</w:t>
            </w:r>
            <w:r w:rsidRPr="00E256AE">
              <w:rPr>
                <w:sz w:val="22"/>
                <w:szCs w:val="22"/>
              </w:rPr>
              <w:t>ств непреодолимой силы, должна в течение 7 дней уведомить об этом другую сторону с последу</w:t>
            </w:r>
            <w:r w:rsidRPr="00E256AE">
              <w:rPr>
                <w:sz w:val="22"/>
                <w:szCs w:val="22"/>
              </w:rPr>
              <w:t>ю</w:t>
            </w:r>
            <w:r w:rsidRPr="00E256AE">
              <w:rPr>
                <w:sz w:val="22"/>
                <w:szCs w:val="22"/>
              </w:rPr>
              <w:t>щим письменным подтверждением данных обст</w:t>
            </w:r>
            <w:r w:rsidRPr="00E256AE">
              <w:rPr>
                <w:sz w:val="22"/>
                <w:szCs w:val="22"/>
              </w:rPr>
              <w:t>о</w:t>
            </w:r>
            <w:r w:rsidRPr="00E256AE">
              <w:rPr>
                <w:sz w:val="22"/>
                <w:szCs w:val="22"/>
              </w:rPr>
              <w:t>ятельств компетентными органами. В случае нарушения этого срока сторона утрачивает право ссылаться на обстоятельства форс-мажора, как на основани</w:t>
            </w:r>
            <w:proofErr w:type="gramStart"/>
            <w:r w:rsidRPr="00E256AE">
              <w:rPr>
                <w:sz w:val="22"/>
                <w:szCs w:val="22"/>
              </w:rPr>
              <w:t>е</w:t>
            </w:r>
            <w:proofErr w:type="gramEnd"/>
            <w:r w:rsidRPr="00E256AE">
              <w:rPr>
                <w:sz w:val="22"/>
                <w:szCs w:val="22"/>
              </w:rPr>
              <w:t xml:space="preserve"> освобождения от ответственности за неисполнение своих обязательств по Контракту. Сертификаты, выданные соответствующей</w:t>
            </w:r>
            <w:r w:rsidRPr="00CF23F6">
              <w:rPr>
                <w:sz w:val="22"/>
                <w:szCs w:val="22"/>
              </w:rPr>
              <w:t xml:space="preserve"> Торг</w:t>
            </w:r>
            <w:r w:rsidRPr="00CF23F6">
              <w:rPr>
                <w:sz w:val="22"/>
                <w:szCs w:val="22"/>
              </w:rPr>
              <w:t>о</w:t>
            </w:r>
            <w:r w:rsidRPr="00CF23F6">
              <w:rPr>
                <w:sz w:val="22"/>
                <w:szCs w:val="22"/>
              </w:rPr>
              <w:t>вой Палатой в стране Продавца или Покупателя, являются достаточным подтверждением наличия этих обстоятельств и их продолжительности.</w:t>
            </w:r>
            <w:r>
              <w:rPr>
                <w:sz w:val="22"/>
                <w:szCs w:val="22"/>
              </w:rPr>
              <w:t xml:space="preserve"> </w:t>
            </w:r>
            <w:r w:rsidRPr="00CF23F6">
              <w:rPr>
                <w:sz w:val="22"/>
                <w:szCs w:val="22"/>
              </w:rPr>
              <w:t xml:space="preserve"> Е</w:t>
            </w:r>
            <w:r w:rsidRPr="00CF23F6">
              <w:rPr>
                <w:sz w:val="22"/>
                <w:szCs w:val="22"/>
              </w:rPr>
              <w:t>с</w:t>
            </w:r>
            <w:r w:rsidRPr="00CF23F6">
              <w:rPr>
                <w:sz w:val="22"/>
                <w:szCs w:val="22"/>
              </w:rPr>
              <w:t>ли указанные обстоятельства длятся более 3-х м</w:t>
            </w:r>
            <w:r w:rsidRPr="00CF23F6">
              <w:rPr>
                <w:sz w:val="22"/>
                <w:szCs w:val="22"/>
              </w:rPr>
              <w:t>е</w:t>
            </w:r>
            <w:r w:rsidRPr="00CF23F6">
              <w:rPr>
                <w:sz w:val="22"/>
                <w:szCs w:val="22"/>
              </w:rPr>
              <w:t>сяцев, то каждая из сторон вправе отказаться от выполнения обязательств по настоящему Ко</w:t>
            </w:r>
            <w:r w:rsidRPr="00CF23F6">
              <w:rPr>
                <w:sz w:val="22"/>
                <w:szCs w:val="22"/>
              </w:rPr>
              <w:t>н</w:t>
            </w:r>
            <w:r w:rsidRPr="00CF23F6">
              <w:rPr>
                <w:sz w:val="22"/>
                <w:szCs w:val="22"/>
              </w:rPr>
              <w:t>тракту. В этом случае ни одна из сторон не вправе требовать компенсации за возможный ущерб.</w:t>
            </w:r>
          </w:p>
          <w:p w:rsidR="000E2A1B" w:rsidRPr="00AA7A66" w:rsidRDefault="000E2A1B" w:rsidP="00B90680">
            <w:pPr>
              <w:ind w:firstLine="426"/>
              <w:jc w:val="both"/>
              <w:rPr>
                <w:sz w:val="22"/>
                <w:szCs w:val="22"/>
              </w:rPr>
            </w:pPr>
          </w:p>
          <w:p w:rsidR="008F7077" w:rsidRPr="00AA7A66" w:rsidRDefault="008F7077"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АРБИТРАЖ</w:t>
            </w:r>
          </w:p>
          <w:p w:rsidR="000E2A1B" w:rsidRPr="004C4C31" w:rsidRDefault="000E2A1B" w:rsidP="00C855C0">
            <w:pPr>
              <w:shd w:val="clear" w:color="auto" w:fill="FFFFFF"/>
              <w:ind w:left="14" w:firstLine="412"/>
              <w:jc w:val="both"/>
              <w:rPr>
                <w:sz w:val="22"/>
                <w:szCs w:val="22"/>
              </w:rPr>
            </w:pPr>
            <w:r w:rsidRPr="00CF23F6">
              <w:rPr>
                <w:sz w:val="22"/>
                <w:szCs w:val="22"/>
              </w:rPr>
              <w:t xml:space="preserve">10.1. </w:t>
            </w:r>
            <w:r w:rsidRPr="004C4C31">
              <w:rPr>
                <w:sz w:val="22"/>
                <w:szCs w:val="22"/>
              </w:rPr>
              <w:t xml:space="preserve">Все споры и </w:t>
            </w:r>
            <w:r w:rsidRPr="00C27692">
              <w:rPr>
                <w:sz w:val="22"/>
                <w:szCs w:val="22"/>
              </w:rPr>
              <w:t>разногласия, которые могут возникнуть по настоящему контракту или в связи с ним, разрешаются между сторонами путем направления одной стороной</w:t>
            </w:r>
            <w:r w:rsidRPr="004C4C31">
              <w:rPr>
                <w:sz w:val="22"/>
                <w:szCs w:val="22"/>
              </w:rPr>
              <w:t xml:space="preserve"> претензии другой стороне. Претензия должна быть направлена з</w:t>
            </w:r>
            <w:r w:rsidRPr="004C4C31">
              <w:rPr>
                <w:sz w:val="22"/>
                <w:szCs w:val="22"/>
              </w:rPr>
              <w:t>а</w:t>
            </w:r>
            <w:r w:rsidRPr="004C4C31">
              <w:rPr>
                <w:sz w:val="22"/>
                <w:szCs w:val="22"/>
              </w:rPr>
              <w:t>интересованной стороной в письменном виде, з</w:t>
            </w:r>
            <w:r w:rsidRPr="004C4C31">
              <w:rPr>
                <w:sz w:val="22"/>
                <w:szCs w:val="22"/>
              </w:rPr>
              <w:t>а</w:t>
            </w:r>
            <w:r w:rsidRPr="004C4C31">
              <w:rPr>
                <w:sz w:val="22"/>
                <w:szCs w:val="22"/>
              </w:rPr>
              <w:t>казным письмом с уведомлением о вручении. О</w:t>
            </w:r>
            <w:r w:rsidRPr="004C4C31">
              <w:rPr>
                <w:sz w:val="22"/>
                <w:szCs w:val="22"/>
              </w:rPr>
              <w:t>т</w:t>
            </w:r>
            <w:r w:rsidRPr="004C4C31">
              <w:rPr>
                <w:sz w:val="22"/>
                <w:szCs w:val="22"/>
              </w:rPr>
              <w:t>вет на претензию должен быть дан отправителю не позднее 1</w:t>
            </w:r>
            <w:r>
              <w:rPr>
                <w:sz w:val="22"/>
                <w:szCs w:val="22"/>
              </w:rPr>
              <w:t>4</w:t>
            </w:r>
            <w:r w:rsidRPr="004C4C31">
              <w:rPr>
                <w:sz w:val="22"/>
                <w:szCs w:val="22"/>
              </w:rPr>
              <w:t>-</w:t>
            </w:r>
            <w:r>
              <w:rPr>
                <w:sz w:val="22"/>
                <w:szCs w:val="22"/>
              </w:rPr>
              <w:t>т</w:t>
            </w:r>
            <w:r w:rsidRPr="004C4C31">
              <w:rPr>
                <w:sz w:val="22"/>
                <w:szCs w:val="22"/>
              </w:rPr>
              <w:t>и календарных дней с момента п</w:t>
            </w:r>
            <w:r w:rsidRPr="004C4C31">
              <w:rPr>
                <w:sz w:val="22"/>
                <w:szCs w:val="22"/>
              </w:rPr>
              <w:t>о</w:t>
            </w:r>
            <w:r w:rsidRPr="004C4C31">
              <w:rPr>
                <w:sz w:val="22"/>
                <w:szCs w:val="22"/>
              </w:rPr>
              <w:t>лучения претензии получателем. В случае отсу</w:t>
            </w:r>
            <w:r w:rsidRPr="004C4C31">
              <w:rPr>
                <w:sz w:val="22"/>
                <w:szCs w:val="22"/>
              </w:rPr>
              <w:t>т</w:t>
            </w:r>
            <w:r w:rsidRPr="004C4C31">
              <w:rPr>
                <w:sz w:val="22"/>
                <w:szCs w:val="22"/>
              </w:rPr>
              <w:t>ствия ответа в указанный срок, претензия счит</w:t>
            </w:r>
            <w:r w:rsidRPr="004C4C31">
              <w:rPr>
                <w:sz w:val="22"/>
                <w:szCs w:val="22"/>
              </w:rPr>
              <w:t>а</w:t>
            </w:r>
            <w:r w:rsidRPr="004C4C31">
              <w:rPr>
                <w:sz w:val="22"/>
                <w:szCs w:val="22"/>
              </w:rPr>
              <w:t>ется получателем признанной.</w:t>
            </w:r>
          </w:p>
          <w:p w:rsidR="000E2A1B" w:rsidRDefault="000E2A1B" w:rsidP="00C855C0">
            <w:pPr>
              <w:ind w:left="14" w:firstLine="412"/>
              <w:jc w:val="both"/>
              <w:rPr>
                <w:sz w:val="22"/>
                <w:szCs w:val="22"/>
                <w:lang w:val="en-US"/>
              </w:rPr>
            </w:pPr>
            <w:r w:rsidRPr="004C4C31">
              <w:rPr>
                <w:sz w:val="22"/>
                <w:szCs w:val="22"/>
              </w:rPr>
              <w:t xml:space="preserve">10.2. </w:t>
            </w:r>
            <w:proofErr w:type="gramStart"/>
            <w:r w:rsidRPr="004C4C31">
              <w:rPr>
                <w:sz w:val="22"/>
                <w:szCs w:val="22"/>
              </w:rPr>
              <w:t xml:space="preserve">В случае </w:t>
            </w:r>
            <w:r w:rsidRPr="00C27692">
              <w:rPr>
                <w:sz w:val="22"/>
                <w:szCs w:val="22"/>
              </w:rPr>
              <w:t>не достижения согласия между сторонами в претензионном порядке согласно пункту 10.1 настоящего контракта, все споры, разногласия или требования, которые могут во</w:t>
            </w:r>
            <w:r w:rsidRPr="00C27692">
              <w:rPr>
                <w:sz w:val="22"/>
                <w:szCs w:val="22"/>
              </w:rPr>
              <w:t>з</w:t>
            </w:r>
            <w:r w:rsidRPr="00C27692">
              <w:rPr>
                <w:sz w:val="22"/>
                <w:szCs w:val="22"/>
              </w:rPr>
              <w:t xml:space="preserve">никнуть из настоящего </w:t>
            </w:r>
            <w:r w:rsidR="00820798" w:rsidRPr="00C27692">
              <w:rPr>
                <w:sz w:val="22"/>
                <w:szCs w:val="22"/>
              </w:rPr>
              <w:t>контракта</w:t>
            </w:r>
            <w:r w:rsidRPr="00C27692">
              <w:rPr>
                <w:sz w:val="22"/>
                <w:szCs w:val="22"/>
              </w:rPr>
              <w:t xml:space="preserve"> или в связи с ним, в </w:t>
            </w:r>
            <w:proofErr w:type="spellStart"/>
            <w:r w:rsidRPr="00C27692">
              <w:rPr>
                <w:sz w:val="22"/>
                <w:szCs w:val="22"/>
              </w:rPr>
              <w:t>т.ч</w:t>
            </w:r>
            <w:proofErr w:type="spellEnd"/>
            <w:r w:rsidRPr="00C27692">
              <w:rPr>
                <w:sz w:val="22"/>
                <w:szCs w:val="22"/>
              </w:rPr>
              <w:t>. связанные с его изменением, расторж</w:t>
            </w:r>
            <w:r w:rsidRPr="00C27692">
              <w:rPr>
                <w:sz w:val="22"/>
                <w:szCs w:val="22"/>
              </w:rPr>
              <w:t>е</w:t>
            </w:r>
            <w:r w:rsidRPr="00C27692">
              <w:rPr>
                <w:sz w:val="22"/>
                <w:szCs w:val="22"/>
              </w:rPr>
              <w:t>нием, исполнением, недействительностью или толкованием, подлежат рассмотрению в Межд</w:t>
            </w:r>
            <w:r w:rsidRPr="00C27692">
              <w:rPr>
                <w:sz w:val="22"/>
                <w:szCs w:val="22"/>
              </w:rPr>
              <w:t>у</w:t>
            </w:r>
            <w:r w:rsidRPr="00C27692">
              <w:rPr>
                <w:sz w:val="22"/>
                <w:szCs w:val="22"/>
              </w:rPr>
              <w:lastRenderedPageBreak/>
              <w:t>народном Арбитражном Суде при Белорусской Торгово-Промышленной Палате</w:t>
            </w:r>
            <w:r w:rsidRPr="00CF23F6">
              <w:rPr>
                <w:sz w:val="22"/>
                <w:szCs w:val="22"/>
              </w:rPr>
              <w:t xml:space="preserve"> в г. Минске в с</w:t>
            </w:r>
            <w:r w:rsidRPr="00CF23F6">
              <w:rPr>
                <w:sz w:val="22"/>
                <w:szCs w:val="22"/>
              </w:rPr>
              <w:t>о</w:t>
            </w:r>
            <w:r w:rsidRPr="00CF23F6">
              <w:rPr>
                <w:sz w:val="22"/>
                <w:szCs w:val="22"/>
              </w:rPr>
              <w:t>ответствии с регламентом</w:t>
            </w:r>
            <w:proofErr w:type="gramEnd"/>
            <w:r w:rsidRPr="00CF23F6">
              <w:rPr>
                <w:sz w:val="22"/>
                <w:szCs w:val="22"/>
              </w:rPr>
              <w:t xml:space="preserve"> данного суда и с пр</w:t>
            </w:r>
            <w:r w:rsidRPr="00CF23F6">
              <w:rPr>
                <w:sz w:val="22"/>
                <w:szCs w:val="22"/>
              </w:rPr>
              <w:t>и</w:t>
            </w:r>
            <w:r w:rsidRPr="00CF23F6">
              <w:rPr>
                <w:sz w:val="22"/>
                <w:szCs w:val="22"/>
              </w:rPr>
              <w:t xml:space="preserve">менением законодательства </w:t>
            </w:r>
            <w:r w:rsidRPr="00105650">
              <w:rPr>
                <w:sz w:val="22"/>
                <w:szCs w:val="22"/>
              </w:rPr>
              <w:t>Р</w:t>
            </w:r>
            <w:r>
              <w:rPr>
                <w:sz w:val="22"/>
                <w:szCs w:val="22"/>
              </w:rPr>
              <w:t xml:space="preserve">еспублики </w:t>
            </w:r>
            <w:r w:rsidRPr="00105650">
              <w:rPr>
                <w:sz w:val="22"/>
                <w:szCs w:val="22"/>
              </w:rPr>
              <w:t>Б</w:t>
            </w:r>
            <w:r>
              <w:rPr>
                <w:sz w:val="22"/>
                <w:szCs w:val="22"/>
              </w:rPr>
              <w:t>еларусь</w:t>
            </w:r>
            <w:r w:rsidRPr="00CF23F6">
              <w:rPr>
                <w:sz w:val="22"/>
                <w:szCs w:val="22"/>
              </w:rPr>
              <w:t>. Решение Международного Арбитражного Суда при Белорусской Торгово-Промышленной Палате является окончательным и обязательным для об</w:t>
            </w:r>
            <w:r w:rsidRPr="00CF23F6">
              <w:rPr>
                <w:sz w:val="22"/>
                <w:szCs w:val="22"/>
              </w:rPr>
              <w:t>е</w:t>
            </w:r>
            <w:r w:rsidRPr="00CF23F6">
              <w:rPr>
                <w:sz w:val="22"/>
                <w:szCs w:val="22"/>
              </w:rPr>
              <w:t>их сторон.</w:t>
            </w:r>
            <w:r>
              <w:rPr>
                <w:sz w:val="22"/>
                <w:szCs w:val="22"/>
              </w:rPr>
              <w:t xml:space="preserve"> Язык арбитражного разбирательства – русский</w:t>
            </w:r>
            <w:r>
              <w:rPr>
                <w:sz w:val="22"/>
                <w:szCs w:val="22"/>
                <w:lang w:val="en-US"/>
              </w:rPr>
              <w:t>.</w:t>
            </w:r>
          </w:p>
          <w:p w:rsidR="000E2A1B" w:rsidRDefault="000E2A1B" w:rsidP="00C855C0">
            <w:pPr>
              <w:ind w:left="14" w:firstLine="412"/>
              <w:jc w:val="both"/>
              <w:rPr>
                <w:sz w:val="22"/>
                <w:szCs w:val="22"/>
                <w:lang w:val="en-US"/>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ПРОЧИЕ УСЛОВИЯ</w:t>
            </w:r>
          </w:p>
          <w:p w:rsidR="000E2A1B" w:rsidRPr="00CF23F6" w:rsidRDefault="000E2A1B" w:rsidP="00CF23F6">
            <w:pPr>
              <w:ind w:firstLine="426"/>
              <w:jc w:val="both"/>
              <w:rPr>
                <w:sz w:val="22"/>
                <w:szCs w:val="22"/>
              </w:rPr>
            </w:pPr>
            <w:r w:rsidRPr="00CF23F6">
              <w:rPr>
                <w:sz w:val="22"/>
                <w:szCs w:val="22"/>
              </w:rPr>
              <w:t>11.1. Все изменения и дополнения к насто</w:t>
            </w:r>
            <w:r w:rsidRPr="00CF23F6">
              <w:rPr>
                <w:sz w:val="22"/>
                <w:szCs w:val="22"/>
              </w:rPr>
              <w:t>я</w:t>
            </w:r>
            <w:r w:rsidRPr="00CF23F6">
              <w:rPr>
                <w:sz w:val="22"/>
                <w:szCs w:val="22"/>
              </w:rPr>
              <w:t>щему Контракту имеют силу только в том случае, если они оформлены в письменном виде и подп</w:t>
            </w:r>
            <w:r w:rsidRPr="00CF23F6">
              <w:rPr>
                <w:sz w:val="22"/>
                <w:szCs w:val="22"/>
              </w:rPr>
              <w:t>и</w:t>
            </w:r>
            <w:r w:rsidRPr="00CF23F6">
              <w:rPr>
                <w:sz w:val="22"/>
                <w:szCs w:val="22"/>
              </w:rPr>
              <w:t>саны обеими Сторонами.</w:t>
            </w:r>
          </w:p>
          <w:p w:rsidR="000E2A1B" w:rsidRPr="00CF23F6" w:rsidRDefault="000E2A1B" w:rsidP="00CF23F6">
            <w:pPr>
              <w:ind w:firstLine="426"/>
              <w:jc w:val="both"/>
              <w:rPr>
                <w:sz w:val="22"/>
                <w:szCs w:val="22"/>
              </w:rPr>
            </w:pPr>
            <w:r w:rsidRPr="00CF23F6">
              <w:rPr>
                <w:sz w:val="22"/>
                <w:szCs w:val="22"/>
              </w:rPr>
              <w:t>11.2. Ни одна из сторон не вправе без пис</w:t>
            </w:r>
            <w:r w:rsidRPr="00CF23F6">
              <w:rPr>
                <w:sz w:val="22"/>
                <w:szCs w:val="22"/>
              </w:rPr>
              <w:t>ь</w:t>
            </w:r>
            <w:r w:rsidRPr="00CF23F6">
              <w:rPr>
                <w:sz w:val="22"/>
                <w:szCs w:val="22"/>
              </w:rPr>
              <w:t>менного согласия другой стороны передавать свои права и обязательства по Контракту третьим л</w:t>
            </w:r>
            <w:r w:rsidRPr="00CF23F6">
              <w:rPr>
                <w:sz w:val="22"/>
                <w:szCs w:val="22"/>
              </w:rPr>
              <w:t>и</w:t>
            </w:r>
            <w:r w:rsidRPr="00CF23F6">
              <w:rPr>
                <w:sz w:val="22"/>
                <w:szCs w:val="22"/>
              </w:rPr>
              <w:t>цам, прекращать обязательства зачетом.</w:t>
            </w:r>
          </w:p>
          <w:p w:rsidR="000E2A1B" w:rsidRPr="00CF23F6" w:rsidRDefault="000E2A1B" w:rsidP="00CF23F6">
            <w:pPr>
              <w:ind w:firstLine="426"/>
              <w:jc w:val="both"/>
              <w:rPr>
                <w:sz w:val="22"/>
                <w:szCs w:val="22"/>
              </w:rPr>
            </w:pPr>
            <w:r w:rsidRPr="00CF23F6">
              <w:rPr>
                <w:sz w:val="22"/>
                <w:szCs w:val="22"/>
              </w:rPr>
              <w:t>11.3. После подписания Контракта все пре</w:t>
            </w:r>
            <w:r w:rsidRPr="00CF23F6">
              <w:rPr>
                <w:sz w:val="22"/>
                <w:szCs w:val="22"/>
              </w:rPr>
              <w:t>д</w:t>
            </w:r>
            <w:r w:rsidRPr="00CF23F6">
              <w:rPr>
                <w:sz w:val="22"/>
                <w:szCs w:val="22"/>
              </w:rPr>
              <w:t>шествующие переговоры и переписка теряют с</w:t>
            </w:r>
            <w:r w:rsidRPr="00CF23F6">
              <w:rPr>
                <w:sz w:val="22"/>
                <w:szCs w:val="22"/>
              </w:rPr>
              <w:t>и</w:t>
            </w:r>
            <w:r w:rsidRPr="00CF23F6">
              <w:rPr>
                <w:sz w:val="22"/>
                <w:szCs w:val="22"/>
              </w:rPr>
              <w:t>лу.</w:t>
            </w:r>
          </w:p>
          <w:p w:rsidR="000E2A1B" w:rsidRPr="00CF23F6" w:rsidRDefault="000E2A1B" w:rsidP="00CF23F6">
            <w:pPr>
              <w:ind w:firstLine="426"/>
              <w:jc w:val="both"/>
              <w:rPr>
                <w:sz w:val="22"/>
                <w:szCs w:val="22"/>
              </w:rPr>
            </w:pPr>
            <w:r w:rsidRPr="00CF23F6">
              <w:rPr>
                <w:sz w:val="22"/>
                <w:szCs w:val="22"/>
              </w:rPr>
              <w:t>11.4. Каждая из сторон обязуется в 3-дневный срок известить в письменной форме другую ст</w:t>
            </w:r>
            <w:r w:rsidRPr="00CF23F6">
              <w:rPr>
                <w:sz w:val="22"/>
                <w:szCs w:val="22"/>
              </w:rPr>
              <w:t>о</w:t>
            </w:r>
            <w:r w:rsidRPr="00CF23F6">
              <w:rPr>
                <w:sz w:val="22"/>
                <w:szCs w:val="22"/>
              </w:rPr>
              <w:t>рону в случае изменения банковских либо почт</w:t>
            </w:r>
            <w:r w:rsidRPr="00CF23F6">
              <w:rPr>
                <w:sz w:val="22"/>
                <w:szCs w:val="22"/>
              </w:rPr>
              <w:t>о</w:t>
            </w:r>
            <w:r w:rsidRPr="00CF23F6">
              <w:rPr>
                <w:sz w:val="22"/>
                <w:szCs w:val="22"/>
              </w:rPr>
              <w:t xml:space="preserve">вых реквизитов, иных регистрационных данных имеющих значение для надлежащего исполнения Контракта. </w:t>
            </w:r>
          </w:p>
          <w:p w:rsidR="000E2A1B" w:rsidRPr="00CF23F6" w:rsidRDefault="000E2A1B" w:rsidP="007E579B">
            <w:pPr>
              <w:ind w:firstLine="426"/>
              <w:jc w:val="both"/>
              <w:rPr>
                <w:sz w:val="22"/>
                <w:szCs w:val="22"/>
              </w:rPr>
            </w:pPr>
            <w:r w:rsidRPr="00CF23F6">
              <w:rPr>
                <w:sz w:val="22"/>
                <w:szCs w:val="22"/>
              </w:rPr>
              <w:t xml:space="preserve">11.5. Подписанием </w:t>
            </w:r>
            <w:r w:rsidRPr="005B0FEE">
              <w:rPr>
                <w:sz w:val="22"/>
                <w:szCs w:val="22"/>
              </w:rPr>
              <w:t>настоящего контракта стороны пришли к соглашению, что Покупатель вправе в одностороннем порядке отказаться от исполнения контракта  путем направления</w:t>
            </w:r>
            <w:r w:rsidRPr="00CF23F6">
              <w:rPr>
                <w:sz w:val="22"/>
                <w:szCs w:val="22"/>
              </w:rPr>
              <w:t xml:space="preserve"> пис</w:t>
            </w:r>
            <w:r w:rsidRPr="00CF23F6">
              <w:rPr>
                <w:sz w:val="22"/>
                <w:szCs w:val="22"/>
              </w:rPr>
              <w:t>ь</w:t>
            </w:r>
            <w:r w:rsidRPr="00CF23F6">
              <w:rPr>
                <w:sz w:val="22"/>
                <w:szCs w:val="22"/>
              </w:rPr>
              <w:t xml:space="preserve">менного уведомления в адрес Продавца </w:t>
            </w:r>
            <w:r>
              <w:rPr>
                <w:sz w:val="22"/>
                <w:szCs w:val="22"/>
              </w:rPr>
              <w:t>о расто</w:t>
            </w:r>
            <w:r>
              <w:rPr>
                <w:sz w:val="22"/>
                <w:szCs w:val="22"/>
              </w:rPr>
              <w:t>р</w:t>
            </w:r>
            <w:r>
              <w:rPr>
                <w:sz w:val="22"/>
                <w:szCs w:val="22"/>
              </w:rPr>
              <w:t>жении</w:t>
            </w:r>
            <w:r w:rsidRPr="00CF23F6">
              <w:rPr>
                <w:sz w:val="22"/>
                <w:szCs w:val="22"/>
              </w:rPr>
              <w:t xml:space="preserve"> контракта. Контракт будет считаться ра</w:t>
            </w:r>
            <w:r w:rsidRPr="00CF23F6">
              <w:rPr>
                <w:sz w:val="22"/>
                <w:szCs w:val="22"/>
              </w:rPr>
              <w:t>с</w:t>
            </w:r>
            <w:r w:rsidRPr="00CF23F6">
              <w:rPr>
                <w:sz w:val="22"/>
                <w:szCs w:val="22"/>
              </w:rPr>
              <w:t xml:space="preserve">торгнутым с момента получения </w:t>
            </w:r>
            <w:r w:rsidRPr="00E07CE5">
              <w:rPr>
                <w:sz w:val="22"/>
                <w:szCs w:val="22"/>
              </w:rPr>
              <w:t xml:space="preserve">Продавцом письменного уведомления Покупателя. </w:t>
            </w:r>
            <w:r w:rsidRPr="00BB5BD3">
              <w:rPr>
                <w:sz w:val="22"/>
                <w:szCs w:val="22"/>
              </w:rPr>
              <w:t>До прин</w:t>
            </w:r>
            <w:r w:rsidRPr="00BB5BD3">
              <w:rPr>
                <w:sz w:val="22"/>
                <w:szCs w:val="22"/>
              </w:rPr>
              <w:t>я</w:t>
            </w:r>
            <w:r w:rsidRPr="00BB5BD3">
              <w:rPr>
                <w:sz w:val="22"/>
                <w:szCs w:val="22"/>
              </w:rPr>
              <w:t>тия решения об отказе от исполнения обязател</w:t>
            </w:r>
            <w:r w:rsidRPr="00BB5BD3">
              <w:rPr>
                <w:sz w:val="22"/>
                <w:szCs w:val="22"/>
              </w:rPr>
              <w:t>ь</w:t>
            </w:r>
            <w:r w:rsidRPr="00BB5BD3">
              <w:rPr>
                <w:sz w:val="22"/>
                <w:szCs w:val="22"/>
              </w:rPr>
              <w:t>ства в одностороннем порядке и направлении с</w:t>
            </w:r>
            <w:r w:rsidRPr="00BB5BD3">
              <w:rPr>
                <w:sz w:val="22"/>
                <w:szCs w:val="22"/>
              </w:rPr>
              <w:t>о</w:t>
            </w:r>
            <w:r w:rsidRPr="00BB5BD3">
              <w:rPr>
                <w:sz w:val="22"/>
                <w:szCs w:val="22"/>
              </w:rPr>
              <w:t>ответствующего уведомления в адрес Поставщ</w:t>
            </w:r>
            <w:r w:rsidRPr="00BB5BD3">
              <w:rPr>
                <w:sz w:val="22"/>
                <w:szCs w:val="22"/>
              </w:rPr>
              <w:t>и</w:t>
            </w:r>
            <w:r w:rsidRPr="00BB5BD3">
              <w:rPr>
                <w:sz w:val="22"/>
                <w:szCs w:val="22"/>
              </w:rPr>
              <w:t>ка,</w:t>
            </w:r>
            <w:r w:rsidRPr="00E07CE5">
              <w:rPr>
                <w:sz w:val="22"/>
                <w:szCs w:val="22"/>
              </w:rPr>
              <w:t xml:space="preserve"> Покупатель обязуется выполнить свои обяз</w:t>
            </w:r>
            <w:r w:rsidRPr="00E07CE5">
              <w:rPr>
                <w:sz w:val="22"/>
                <w:szCs w:val="22"/>
              </w:rPr>
              <w:t>а</w:t>
            </w:r>
            <w:r w:rsidRPr="00E07CE5">
              <w:rPr>
                <w:sz w:val="22"/>
                <w:szCs w:val="22"/>
              </w:rPr>
              <w:t>тельства перед</w:t>
            </w:r>
            <w:r w:rsidRPr="00CF23F6">
              <w:rPr>
                <w:sz w:val="22"/>
                <w:szCs w:val="22"/>
              </w:rPr>
              <w:t xml:space="preserve"> Продавцом в части оплаты ранее поставленного товара. При расторжении контра</w:t>
            </w:r>
            <w:r w:rsidRPr="00CF23F6">
              <w:rPr>
                <w:sz w:val="22"/>
                <w:szCs w:val="22"/>
              </w:rPr>
              <w:t>к</w:t>
            </w:r>
            <w:r w:rsidRPr="00CF23F6">
              <w:rPr>
                <w:sz w:val="22"/>
                <w:szCs w:val="22"/>
              </w:rPr>
              <w:t>та Покупателем в порядке, предусмотренном настоящим пунктом, Покупатель не производит возмещение возможных убытков Продавца, св</w:t>
            </w:r>
            <w:r w:rsidRPr="00CF23F6">
              <w:rPr>
                <w:sz w:val="22"/>
                <w:szCs w:val="22"/>
              </w:rPr>
              <w:t>я</w:t>
            </w:r>
            <w:r w:rsidRPr="00CF23F6">
              <w:rPr>
                <w:sz w:val="22"/>
                <w:szCs w:val="22"/>
              </w:rPr>
              <w:t>занных с расторжением контракта.</w:t>
            </w:r>
          </w:p>
          <w:p w:rsidR="000E2A1B" w:rsidRPr="00EA0D1E" w:rsidRDefault="000E2A1B" w:rsidP="00B90680">
            <w:pPr>
              <w:ind w:firstLine="426"/>
              <w:jc w:val="both"/>
              <w:rPr>
                <w:sz w:val="22"/>
                <w:szCs w:val="22"/>
              </w:rPr>
            </w:pPr>
            <w:r w:rsidRPr="00CF23F6">
              <w:rPr>
                <w:sz w:val="22"/>
                <w:szCs w:val="22"/>
              </w:rPr>
              <w:t>11.</w:t>
            </w:r>
            <w:r>
              <w:rPr>
                <w:sz w:val="22"/>
                <w:szCs w:val="22"/>
              </w:rPr>
              <w:t>6</w:t>
            </w:r>
            <w:r w:rsidRPr="00CF23F6">
              <w:rPr>
                <w:sz w:val="22"/>
                <w:szCs w:val="22"/>
              </w:rPr>
              <w:t>. Во всем остальном, что не предусмотр</w:t>
            </w:r>
            <w:r w:rsidRPr="00CF23F6">
              <w:rPr>
                <w:sz w:val="22"/>
                <w:szCs w:val="22"/>
              </w:rPr>
              <w:t>е</w:t>
            </w:r>
            <w:r w:rsidRPr="00CF23F6">
              <w:rPr>
                <w:sz w:val="22"/>
                <w:szCs w:val="22"/>
              </w:rPr>
              <w:t>но настоящим контрактом стороны руководств</w:t>
            </w:r>
            <w:r w:rsidRPr="00CF23F6">
              <w:rPr>
                <w:sz w:val="22"/>
                <w:szCs w:val="22"/>
              </w:rPr>
              <w:t>у</w:t>
            </w:r>
            <w:r w:rsidRPr="00CF23F6">
              <w:rPr>
                <w:sz w:val="22"/>
                <w:szCs w:val="22"/>
              </w:rPr>
              <w:t xml:space="preserve">ются законодательством Республики Беларусь. </w:t>
            </w:r>
          </w:p>
          <w:p w:rsidR="000E2A1B" w:rsidRPr="00EA0D1E" w:rsidRDefault="000E2A1B" w:rsidP="00B90680">
            <w:pPr>
              <w:ind w:firstLine="426"/>
              <w:jc w:val="both"/>
              <w:rPr>
                <w:sz w:val="22"/>
                <w:szCs w:val="22"/>
              </w:rPr>
            </w:pPr>
          </w:p>
          <w:p w:rsidR="000E2A1B" w:rsidRPr="00CF23F6" w:rsidRDefault="000E2A1B" w:rsidP="00CF23F6">
            <w:pPr>
              <w:numPr>
                <w:ilvl w:val="0"/>
                <w:numId w:val="1"/>
              </w:numPr>
              <w:tabs>
                <w:tab w:val="clear" w:pos="720"/>
                <w:tab w:val="num" w:pos="0"/>
              </w:tabs>
              <w:ind w:left="0" w:firstLine="0"/>
              <w:jc w:val="center"/>
              <w:rPr>
                <w:b/>
                <w:sz w:val="22"/>
                <w:szCs w:val="22"/>
              </w:rPr>
            </w:pPr>
            <w:r w:rsidRPr="00CF23F6">
              <w:rPr>
                <w:b/>
                <w:sz w:val="22"/>
                <w:szCs w:val="22"/>
              </w:rPr>
              <w:t xml:space="preserve"> СРОК ДЕЙСТВИЯ КОНТРАКТА</w:t>
            </w:r>
          </w:p>
          <w:p w:rsidR="000E2A1B" w:rsidRPr="00CF23F6" w:rsidRDefault="000E2A1B" w:rsidP="00CF23F6">
            <w:pPr>
              <w:ind w:firstLine="426"/>
              <w:jc w:val="both"/>
              <w:rPr>
                <w:sz w:val="22"/>
                <w:szCs w:val="22"/>
              </w:rPr>
            </w:pPr>
            <w:r w:rsidRPr="00CF23F6">
              <w:rPr>
                <w:sz w:val="22"/>
                <w:szCs w:val="22"/>
              </w:rPr>
              <w:t>12.1. Контра</w:t>
            </w:r>
            <w:proofErr w:type="gramStart"/>
            <w:r w:rsidRPr="00CF23F6">
              <w:rPr>
                <w:sz w:val="22"/>
                <w:szCs w:val="22"/>
              </w:rPr>
              <w:t>кт вст</w:t>
            </w:r>
            <w:proofErr w:type="gramEnd"/>
            <w:r w:rsidRPr="00CF23F6">
              <w:rPr>
                <w:sz w:val="22"/>
                <w:szCs w:val="22"/>
              </w:rPr>
              <w:t xml:space="preserve">упает в силу </w:t>
            </w:r>
            <w:r w:rsidRPr="007E579B">
              <w:rPr>
                <w:sz w:val="22"/>
                <w:szCs w:val="22"/>
              </w:rPr>
              <w:t xml:space="preserve">с момента подписания и действует до </w:t>
            </w:r>
            <w:r>
              <w:rPr>
                <w:sz w:val="22"/>
                <w:szCs w:val="22"/>
              </w:rPr>
              <w:t>_____ года</w:t>
            </w:r>
            <w:r w:rsidRPr="00CF23F6">
              <w:rPr>
                <w:sz w:val="22"/>
                <w:szCs w:val="22"/>
              </w:rPr>
              <w:t>.</w:t>
            </w:r>
          </w:p>
          <w:p w:rsidR="000E2A1B" w:rsidRDefault="000E2A1B" w:rsidP="00CF23F6">
            <w:pPr>
              <w:ind w:firstLine="426"/>
              <w:jc w:val="both"/>
              <w:rPr>
                <w:sz w:val="22"/>
                <w:szCs w:val="22"/>
              </w:rPr>
            </w:pPr>
            <w:r w:rsidRPr="00CF23F6">
              <w:rPr>
                <w:sz w:val="22"/>
                <w:szCs w:val="22"/>
              </w:rPr>
              <w:t>12.2. Контракт подписан в двух экземплярах на русском языке</w:t>
            </w:r>
            <w:r>
              <w:rPr>
                <w:sz w:val="22"/>
                <w:szCs w:val="22"/>
              </w:rPr>
              <w:t xml:space="preserve"> и английском языках</w:t>
            </w:r>
            <w:r w:rsidRPr="00CF23F6">
              <w:rPr>
                <w:sz w:val="22"/>
                <w:szCs w:val="22"/>
              </w:rPr>
              <w:t>.</w:t>
            </w:r>
          </w:p>
          <w:p w:rsidR="000E2A1B" w:rsidRPr="00CF23F6" w:rsidRDefault="000E2A1B" w:rsidP="00CF23F6">
            <w:pPr>
              <w:ind w:firstLine="426"/>
              <w:jc w:val="both"/>
              <w:rPr>
                <w:sz w:val="22"/>
                <w:szCs w:val="22"/>
              </w:rPr>
            </w:pPr>
            <w:r>
              <w:rPr>
                <w:sz w:val="22"/>
                <w:szCs w:val="22"/>
              </w:rPr>
              <w:t>12.3. В случае возникновения споров и разн</w:t>
            </w:r>
            <w:r>
              <w:rPr>
                <w:sz w:val="22"/>
                <w:szCs w:val="22"/>
              </w:rPr>
              <w:t>о</w:t>
            </w:r>
            <w:r>
              <w:rPr>
                <w:sz w:val="22"/>
                <w:szCs w:val="22"/>
              </w:rPr>
              <w:t>гласий в толковании условий контракта примен</w:t>
            </w:r>
            <w:r>
              <w:rPr>
                <w:sz w:val="22"/>
                <w:szCs w:val="22"/>
              </w:rPr>
              <w:t>я</w:t>
            </w:r>
            <w:r>
              <w:rPr>
                <w:sz w:val="22"/>
                <w:szCs w:val="22"/>
              </w:rPr>
              <w:t>ется текст контракта на русском языке.</w:t>
            </w:r>
          </w:p>
          <w:p w:rsidR="000E2A1B" w:rsidRDefault="000E2A1B" w:rsidP="00B90680">
            <w:pPr>
              <w:ind w:firstLine="426"/>
              <w:jc w:val="both"/>
              <w:rPr>
                <w:sz w:val="22"/>
                <w:szCs w:val="22"/>
              </w:rPr>
            </w:pPr>
            <w:r w:rsidRPr="00CF23F6">
              <w:rPr>
                <w:sz w:val="22"/>
                <w:szCs w:val="22"/>
              </w:rPr>
              <w:lastRenderedPageBreak/>
              <w:t>12.</w:t>
            </w:r>
            <w:r>
              <w:rPr>
                <w:sz w:val="22"/>
                <w:szCs w:val="22"/>
              </w:rPr>
              <w:t>4</w:t>
            </w:r>
            <w:r w:rsidRPr="00CF23F6">
              <w:rPr>
                <w:sz w:val="22"/>
                <w:szCs w:val="22"/>
              </w:rPr>
              <w:t xml:space="preserve">. </w:t>
            </w:r>
            <w:proofErr w:type="gramStart"/>
            <w:r w:rsidRPr="007E579B">
              <w:rPr>
                <w:sz w:val="22"/>
                <w:szCs w:val="22"/>
              </w:rPr>
              <w:t>Настоящий контракт и документы к нему, переданные и полученные сторонами п</w:t>
            </w:r>
            <w:r w:rsidRPr="007E579B">
              <w:rPr>
                <w:sz w:val="22"/>
                <w:szCs w:val="22"/>
              </w:rPr>
              <w:t>о</w:t>
            </w:r>
            <w:r w:rsidRPr="007E579B">
              <w:rPr>
                <w:sz w:val="22"/>
                <w:szCs w:val="22"/>
              </w:rPr>
              <w:t>средством факсимильной связи или по электро</w:t>
            </w:r>
            <w:r w:rsidRPr="007E579B">
              <w:rPr>
                <w:sz w:val="22"/>
                <w:szCs w:val="22"/>
              </w:rPr>
              <w:t>н</w:t>
            </w:r>
            <w:r>
              <w:rPr>
                <w:sz w:val="22"/>
                <w:szCs w:val="22"/>
              </w:rPr>
              <w:t>ной почте</w:t>
            </w:r>
            <w:r w:rsidRPr="007E579B">
              <w:rPr>
                <w:sz w:val="22"/>
                <w:szCs w:val="22"/>
              </w:rPr>
              <w:t>,  признаются сторонами действител</w:t>
            </w:r>
            <w:r w:rsidRPr="007E579B">
              <w:rPr>
                <w:sz w:val="22"/>
                <w:szCs w:val="22"/>
              </w:rPr>
              <w:t>ь</w:t>
            </w:r>
            <w:r w:rsidRPr="007E579B">
              <w:rPr>
                <w:sz w:val="22"/>
                <w:szCs w:val="22"/>
              </w:rPr>
              <w:t>ными (имеющими юридическую силу), если такой способ подписания позволяет достоверно устан</w:t>
            </w:r>
            <w:r w:rsidRPr="007E579B">
              <w:rPr>
                <w:sz w:val="22"/>
                <w:szCs w:val="22"/>
              </w:rPr>
              <w:t>о</w:t>
            </w:r>
            <w:r w:rsidRPr="007E579B">
              <w:rPr>
                <w:sz w:val="22"/>
                <w:szCs w:val="22"/>
              </w:rPr>
              <w:t>вить, что соответствующий текстовый документ подписан сторонами по контракту,  до момента обмена сторонами оригиналами.</w:t>
            </w:r>
            <w:proofErr w:type="gramEnd"/>
            <w:r w:rsidRPr="007E579B">
              <w:rPr>
                <w:sz w:val="22"/>
                <w:szCs w:val="22"/>
              </w:rPr>
              <w:t xml:space="preserve"> Данный обмен должен быть произведен сторонами в</w:t>
            </w:r>
            <w:r w:rsidRPr="00CF23F6">
              <w:rPr>
                <w:sz w:val="22"/>
                <w:szCs w:val="22"/>
              </w:rPr>
              <w:t xml:space="preserve"> срок не позднее 30 (тридцати) календарных дней с моме</w:t>
            </w:r>
            <w:r w:rsidRPr="00CF23F6">
              <w:rPr>
                <w:sz w:val="22"/>
                <w:szCs w:val="22"/>
              </w:rPr>
              <w:t>н</w:t>
            </w:r>
            <w:r w:rsidRPr="00CF23F6">
              <w:rPr>
                <w:sz w:val="22"/>
                <w:szCs w:val="22"/>
              </w:rPr>
              <w:t>та заключения контракта.</w:t>
            </w:r>
          </w:p>
          <w:p w:rsidR="000E2A1B" w:rsidRPr="00CF23F6" w:rsidRDefault="000E2A1B" w:rsidP="00B90680">
            <w:pPr>
              <w:ind w:firstLine="426"/>
              <w:jc w:val="both"/>
              <w:rPr>
                <w:sz w:val="22"/>
                <w:szCs w:val="22"/>
              </w:rPr>
            </w:pPr>
          </w:p>
          <w:p w:rsidR="000E2A1B" w:rsidRPr="00CF23F6" w:rsidRDefault="000E2A1B" w:rsidP="00725225">
            <w:pPr>
              <w:autoSpaceDE w:val="0"/>
              <w:autoSpaceDN w:val="0"/>
              <w:adjustRightInd w:val="0"/>
              <w:ind w:firstLine="360"/>
              <w:rPr>
                <w:b/>
                <w:sz w:val="22"/>
                <w:szCs w:val="22"/>
              </w:rPr>
            </w:pPr>
          </w:p>
        </w:tc>
        <w:tc>
          <w:tcPr>
            <w:tcW w:w="5004" w:type="dxa"/>
          </w:tcPr>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lastRenderedPageBreak/>
              <w:t>2. QUALITY OF THE GOODS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2.1. Quality of the delivered goods shall be co</w:t>
            </w:r>
            <w:r w:rsidRPr="00CF23F6">
              <w:rPr>
                <w:sz w:val="22"/>
                <w:szCs w:val="22"/>
                <w:lang w:val="en-US"/>
              </w:rPr>
              <w:t>m</w:t>
            </w:r>
            <w:r w:rsidRPr="00CF23F6">
              <w:rPr>
                <w:sz w:val="22"/>
                <w:szCs w:val="22"/>
                <w:lang w:val="en-US"/>
              </w:rPr>
              <w:t>pliant with the requirements of the standard legal documentation applicable in the country of the Pu</w:t>
            </w:r>
            <w:r w:rsidRPr="00CF23F6">
              <w:rPr>
                <w:sz w:val="22"/>
                <w:szCs w:val="22"/>
                <w:lang w:val="en-US"/>
              </w:rPr>
              <w:t>r</w:t>
            </w:r>
            <w:r w:rsidRPr="00CF23F6">
              <w:rPr>
                <w:sz w:val="22"/>
                <w:szCs w:val="22"/>
                <w:lang w:val="en-US"/>
              </w:rPr>
              <w:t>chaser specified in the specification hereto.</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2.2. Quality of the delivered goods shall be proved by the certificate issued by the manufacturer. Certificates shall be submitted in original</w:t>
            </w:r>
            <w:r w:rsidRPr="00FE1DBF">
              <w:rPr>
                <w:sz w:val="22"/>
                <w:szCs w:val="22"/>
                <w:lang w:val="en-US"/>
              </w:rPr>
              <w:t xml:space="preserve"> </w:t>
            </w:r>
            <w:r>
              <w:rPr>
                <w:sz w:val="22"/>
                <w:szCs w:val="22"/>
                <w:lang w:val="en-US"/>
              </w:rPr>
              <w:t xml:space="preserve">or a copy certified by producer or supplier. The certificate of analysis </w:t>
            </w:r>
            <w:r w:rsidRPr="00CF23F6">
              <w:rPr>
                <w:sz w:val="22"/>
                <w:szCs w:val="22"/>
                <w:lang w:val="en-US"/>
              </w:rPr>
              <w:t>issued in a foreign language shall be acco</w:t>
            </w:r>
            <w:r w:rsidRPr="00CF23F6">
              <w:rPr>
                <w:sz w:val="22"/>
                <w:szCs w:val="22"/>
                <w:lang w:val="en-US"/>
              </w:rPr>
              <w:t>m</w:t>
            </w:r>
            <w:r w:rsidRPr="00CF23F6">
              <w:rPr>
                <w:sz w:val="22"/>
                <w:szCs w:val="22"/>
                <w:lang w:val="en-US"/>
              </w:rPr>
              <w:t>panied by the appendix containing their translation into Russian</w:t>
            </w:r>
            <w:r>
              <w:rPr>
                <w:sz w:val="22"/>
                <w:szCs w:val="22"/>
                <w:lang w:val="en-US"/>
              </w:rPr>
              <w:t>.</w:t>
            </w:r>
            <w:r w:rsidRPr="00CF23F6">
              <w:rPr>
                <w:sz w:val="22"/>
                <w:szCs w:val="22"/>
                <w:lang w:val="en-US"/>
              </w:rPr>
              <w:t xml:space="preserve"> The first delivery of the goods shall be accompanied by manufacturer’s document containing accurate information </w:t>
            </w:r>
            <w:r>
              <w:rPr>
                <w:sz w:val="22"/>
                <w:szCs w:val="22"/>
                <w:lang w:val="en-US"/>
              </w:rPr>
              <w:t>about organic solvents</w:t>
            </w:r>
            <w:r w:rsidRPr="00CF23F6">
              <w:rPr>
                <w:sz w:val="22"/>
                <w:szCs w:val="22"/>
                <w:lang w:val="en-US"/>
              </w:rPr>
              <w:t xml:space="preserve"> used in the manufacturing process</w:t>
            </w:r>
            <w:r>
              <w:rPr>
                <w:sz w:val="22"/>
                <w:szCs w:val="22"/>
                <w:lang w:val="en-US"/>
              </w:rPr>
              <w:t xml:space="preserve"> of the substance</w:t>
            </w:r>
            <w:r w:rsidRPr="00CF23F6">
              <w:rPr>
                <w:sz w:val="22"/>
                <w:szCs w:val="22"/>
                <w:lang w:val="en-US"/>
              </w:rPr>
              <w:t xml:space="preserve"> in a form of the short manufacture (synthesis) scheme or the letter. Translation of the submitted documents shall fully correspond to the information stated in the ma</w:t>
            </w:r>
            <w:r w:rsidRPr="00CF23F6">
              <w:rPr>
                <w:sz w:val="22"/>
                <w:szCs w:val="22"/>
                <w:lang w:val="en-US"/>
              </w:rPr>
              <w:t>n</w:t>
            </w:r>
            <w:r w:rsidRPr="00CF23F6">
              <w:rPr>
                <w:sz w:val="22"/>
                <w:szCs w:val="22"/>
                <w:lang w:val="en-US"/>
              </w:rPr>
              <w:t>ufacturer’s original documents.</w:t>
            </w:r>
          </w:p>
          <w:p w:rsidR="000E2A1B" w:rsidRDefault="000E2A1B" w:rsidP="00F55D88">
            <w:pPr>
              <w:autoSpaceDE w:val="0"/>
              <w:autoSpaceDN w:val="0"/>
              <w:adjustRightInd w:val="0"/>
              <w:ind w:firstLine="383"/>
              <w:jc w:val="both"/>
              <w:rPr>
                <w:sz w:val="22"/>
                <w:szCs w:val="22"/>
                <w:lang w:val="en-US"/>
              </w:rPr>
            </w:pPr>
          </w:p>
          <w:p w:rsidR="000E2A1B" w:rsidRPr="007B648A"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lastRenderedPageBreak/>
              <w:t>2.3. The shelf life of the goods shall be not less than 80 % /eighty percent/ of the shelf life specified on the manufacturer’s standard package.</w:t>
            </w:r>
          </w:p>
          <w:p w:rsidR="000E2A1B" w:rsidRPr="00F203EA"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2.4. The Seller shall be responsible for the quality of the delivered goods in accordance with the r</w:t>
            </w:r>
            <w:r w:rsidRPr="00CF23F6">
              <w:rPr>
                <w:sz w:val="22"/>
                <w:szCs w:val="22"/>
                <w:lang w:val="en-US"/>
              </w:rPr>
              <w:t>e</w:t>
            </w:r>
            <w:r w:rsidRPr="00CF23F6">
              <w:rPr>
                <w:sz w:val="22"/>
                <w:szCs w:val="22"/>
                <w:lang w:val="en-US"/>
              </w:rPr>
              <w:t xml:space="preserve">quirements of </w:t>
            </w:r>
            <w:r>
              <w:rPr>
                <w:sz w:val="22"/>
                <w:szCs w:val="22"/>
                <w:lang w:val="en-US"/>
              </w:rPr>
              <w:t>normative</w:t>
            </w:r>
            <w:r w:rsidRPr="00CF23F6">
              <w:rPr>
                <w:sz w:val="22"/>
                <w:szCs w:val="22"/>
                <w:lang w:val="en-US"/>
              </w:rPr>
              <w:t xml:space="preserve"> documentation specified in the specification and subject to the Purchaser’s co</w:t>
            </w:r>
            <w:r w:rsidRPr="00CF23F6">
              <w:rPr>
                <w:sz w:val="22"/>
                <w:szCs w:val="22"/>
                <w:lang w:val="en-US"/>
              </w:rPr>
              <w:t>m</w:t>
            </w:r>
            <w:r w:rsidRPr="00CF23F6">
              <w:rPr>
                <w:sz w:val="22"/>
                <w:szCs w:val="22"/>
                <w:lang w:val="en-US"/>
              </w:rPr>
              <w:t>pliance with the conditions of their storage and tran</w:t>
            </w:r>
            <w:r w:rsidRPr="00CF23F6">
              <w:rPr>
                <w:sz w:val="22"/>
                <w:szCs w:val="22"/>
                <w:lang w:val="en-US"/>
              </w:rPr>
              <w:t>s</w:t>
            </w:r>
            <w:r w:rsidRPr="00CF23F6">
              <w:rPr>
                <w:sz w:val="22"/>
                <w:szCs w:val="22"/>
                <w:lang w:val="en-US"/>
              </w:rPr>
              <w:t>portation</w:t>
            </w:r>
            <w:r>
              <w:rPr>
                <w:sz w:val="22"/>
                <w:szCs w:val="22"/>
                <w:lang w:val="en-US"/>
              </w:rPr>
              <w:t xml:space="preserve">, described at the label and in </w:t>
            </w:r>
            <w:proofErr w:type="spellStart"/>
            <w:r>
              <w:rPr>
                <w:sz w:val="22"/>
                <w:szCs w:val="22"/>
              </w:rPr>
              <w:t>Ма</w:t>
            </w:r>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 xml:space="preserve">Sheet </w:t>
            </w:r>
            <w:proofErr w:type="gramStart"/>
            <w:r>
              <w:rPr>
                <w:sz w:val="22"/>
                <w:szCs w:val="22"/>
                <w:lang w:val="en-US"/>
              </w:rPr>
              <w:t>( MSDS</w:t>
            </w:r>
            <w:proofErr w:type="gramEnd"/>
            <w:r>
              <w:rPr>
                <w:sz w:val="22"/>
                <w:szCs w:val="22"/>
                <w:lang w:val="en-US"/>
              </w:rPr>
              <w:t>).</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2.5. Return (removal from the territory of the R</w:t>
            </w:r>
            <w:r w:rsidRPr="00CF23F6">
              <w:rPr>
                <w:sz w:val="22"/>
                <w:szCs w:val="22"/>
                <w:lang w:val="en-US"/>
              </w:rPr>
              <w:t>e</w:t>
            </w:r>
            <w:r w:rsidRPr="00CF23F6">
              <w:rPr>
                <w:sz w:val="22"/>
                <w:szCs w:val="22"/>
                <w:lang w:val="en-US"/>
              </w:rPr>
              <w:t>public of Belarus) of the defective goods shall be pe</w:t>
            </w:r>
            <w:r w:rsidRPr="00CF23F6">
              <w:rPr>
                <w:sz w:val="22"/>
                <w:szCs w:val="22"/>
                <w:lang w:val="en-US"/>
              </w:rPr>
              <w:t>r</w:t>
            </w:r>
            <w:r w:rsidRPr="00CF23F6">
              <w:rPr>
                <w:sz w:val="22"/>
                <w:szCs w:val="22"/>
                <w:lang w:val="en-US"/>
              </w:rPr>
              <w:t>formed by the Seller at its own expense.</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2.6. In case of delivery of defective goods, the Seller shall reimburse the Purchaser for</w:t>
            </w:r>
            <w:r>
              <w:rPr>
                <w:sz w:val="22"/>
                <w:szCs w:val="22"/>
                <w:lang w:val="en-US"/>
              </w:rPr>
              <w:t xml:space="preserve"> customs d</w:t>
            </w:r>
            <w:r>
              <w:rPr>
                <w:sz w:val="22"/>
                <w:szCs w:val="22"/>
                <w:lang w:val="en-US"/>
              </w:rPr>
              <w:t>u</w:t>
            </w:r>
            <w:r>
              <w:rPr>
                <w:sz w:val="22"/>
                <w:szCs w:val="22"/>
                <w:lang w:val="en-US"/>
              </w:rPr>
              <w:t xml:space="preserve">ties and </w:t>
            </w:r>
            <w:r w:rsidRPr="00CF23F6">
              <w:rPr>
                <w:sz w:val="22"/>
                <w:szCs w:val="22"/>
                <w:lang w:val="en-US"/>
              </w:rPr>
              <w:t xml:space="preserve">all the expenses incurred by the Purchaser </w:t>
            </w:r>
            <w:r>
              <w:rPr>
                <w:sz w:val="22"/>
                <w:szCs w:val="22"/>
                <w:lang w:val="en-US"/>
              </w:rPr>
              <w:t>connected with customs clearance of the defective goods</w:t>
            </w:r>
            <w:r w:rsidRPr="00CF23F6">
              <w:rPr>
                <w:sz w:val="22"/>
                <w:szCs w:val="22"/>
                <w:lang w:val="en-US"/>
              </w:rPr>
              <w:t xml:space="preserve">, </w:t>
            </w:r>
            <w:r>
              <w:rPr>
                <w:sz w:val="22"/>
                <w:szCs w:val="22"/>
                <w:lang w:val="en-US"/>
              </w:rPr>
              <w:t xml:space="preserve">transportation and storage and </w:t>
            </w:r>
            <w:r w:rsidRPr="00CF23F6">
              <w:rPr>
                <w:sz w:val="22"/>
                <w:szCs w:val="22"/>
                <w:lang w:val="en-US"/>
              </w:rPr>
              <w:t>pay back the amount of payment received within 10 days from the date of completion of the period specified by the pa</w:t>
            </w:r>
            <w:r w:rsidRPr="00CF23F6">
              <w:rPr>
                <w:sz w:val="22"/>
                <w:szCs w:val="22"/>
                <w:lang w:val="en-US"/>
              </w:rPr>
              <w:t>r</w:t>
            </w:r>
            <w:r w:rsidRPr="00CF23F6">
              <w:rPr>
                <w:sz w:val="22"/>
                <w:szCs w:val="22"/>
                <w:lang w:val="en-US"/>
              </w:rPr>
              <w:t>ties for resolving claims raised by the Purchaser, as well as reimburse for the expenses related to payment of VAT on the goods concerned.</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2.7. The Seller shall remove the defective goods from the Purchaser’s warehouse at its own expense within 30 days from the date of completion of the p</w:t>
            </w:r>
            <w:r w:rsidRPr="00CF23F6">
              <w:rPr>
                <w:sz w:val="22"/>
                <w:szCs w:val="22"/>
                <w:lang w:val="en-US"/>
              </w:rPr>
              <w:t>e</w:t>
            </w:r>
            <w:r w:rsidRPr="00CF23F6">
              <w:rPr>
                <w:sz w:val="22"/>
                <w:szCs w:val="22"/>
                <w:lang w:val="en-US"/>
              </w:rPr>
              <w:t>riod specified by the parties for resolving claims raised by the Purchaser.</w:t>
            </w:r>
          </w:p>
          <w:p w:rsidR="000E2A1B" w:rsidRPr="00EA0D1E" w:rsidRDefault="000E2A1B" w:rsidP="00F55D88">
            <w:pPr>
              <w:autoSpaceDE w:val="0"/>
              <w:autoSpaceDN w:val="0"/>
              <w:adjustRightInd w:val="0"/>
              <w:ind w:firstLine="383"/>
              <w:jc w:val="both"/>
              <w:rPr>
                <w:sz w:val="22"/>
                <w:szCs w:val="22"/>
                <w:lang w:val="en-US"/>
              </w:rPr>
            </w:pPr>
            <w:r w:rsidRPr="00EA0D1E">
              <w:rPr>
                <w:sz w:val="22"/>
                <w:szCs w:val="22"/>
                <w:lang w:val="en-US"/>
              </w:rPr>
              <w:t>2.8. The product must be delivered in containers sealed by the manufacturer. In the event of a discre</w:t>
            </w:r>
            <w:r w:rsidRPr="00EA0D1E">
              <w:rPr>
                <w:sz w:val="22"/>
                <w:szCs w:val="22"/>
                <w:lang w:val="en-US"/>
              </w:rPr>
              <w:t>p</w:t>
            </w:r>
            <w:r w:rsidRPr="00EA0D1E">
              <w:rPr>
                <w:sz w:val="22"/>
                <w:szCs w:val="22"/>
                <w:lang w:val="en-US"/>
              </w:rPr>
              <w:t>ancy between the manufacturer’s labels and the labels of the supplied Goods, as well as a discrepancy b</w:t>
            </w:r>
            <w:r w:rsidRPr="00EA0D1E">
              <w:rPr>
                <w:sz w:val="22"/>
                <w:szCs w:val="22"/>
                <w:lang w:val="en-US"/>
              </w:rPr>
              <w:t>e</w:t>
            </w:r>
            <w:r w:rsidRPr="00EA0D1E">
              <w:rPr>
                <w:sz w:val="22"/>
                <w:szCs w:val="22"/>
                <w:lang w:val="en-US"/>
              </w:rPr>
              <w:t>tween the batches of the Goods and the batches of the manufacturer’s certificate for the supplied Goods, the Purchaser has the right to recognize this p</w:t>
            </w:r>
            <w:r>
              <w:rPr>
                <w:sz w:val="22"/>
                <w:szCs w:val="22"/>
                <w:lang w:val="en-US"/>
              </w:rPr>
              <w:t>roduct as being of poor quality</w:t>
            </w:r>
            <w:r w:rsidRPr="00CF23F6">
              <w:rPr>
                <w:sz w:val="22"/>
                <w:szCs w:val="22"/>
                <w:lang w:val="en-US"/>
              </w:rPr>
              <w:t>.</w:t>
            </w:r>
          </w:p>
          <w:p w:rsidR="000E2A1B" w:rsidRDefault="000E2A1B" w:rsidP="00F55D88">
            <w:pPr>
              <w:ind w:firstLine="383"/>
              <w:jc w:val="both"/>
              <w:rPr>
                <w:sz w:val="22"/>
                <w:szCs w:val="22"/>
                <w:lang w:val="en-US"/>
              </w:rPr>
            </w:pPr>
            <w:r w:rsidRPr="001B63A9">
              <w:rPr>
                <w:sz w:val="22"/>
                <w:szCs w:val="22"/>
                <w:lang w:val="en-US"/>
              </w:rPr>
              <w:t xml:space="preserve">2.9. </w:t>
            </w:r>
            <w:r w:rsidRPr="009A446B">
              <w:rPr>
                <w:sz w:val="22"/>
                <w:szCs w:val="22"/>
                <w:lang w:val="en-US"/>
              </w:rPr>
              <w:t>The Seller (Manufacturer) undertakes to not</w:t>
            </w:r>
            <w:r w:rsidRPr="009A446B">
              <w:rPr>
                <w:sz w:val="22"/>
                <w:szCs w:val="22"/>
                <w:lang w:val="en-US"/>
              </w:rPr>
              <w:t>i</w:t>
            </w:r>
            <w:r w:rsidRPr="009A446B">
              <w:rPr>
                <w:sz w:val="22"/>
                <w:szCs w:val="22"/>
                <w:lang w:val="en-US"/>
              </w:rPr>
              <w:t xml:space="preserve">fy the </w:t>
            </w:r>
            <w:r w:rsidRPr="00CF23F6">
              <w:rPr>
                <w:sz w:val="22"/>
                <w:szCs w:val="22"/>
                <w:lang w:val="en-US"/>
              </w:rPr>
              <w:t>Purchaser</w:t>
            </w:r>
            <w:r w:rsidRPr="009A446B">
              <w:rPr>
                <w:sz w:val="22"/>
                <w:szCs w:val="22"/>
                <w:lang w:val="en-US"/>
              </w:rPr>
              <w:t xml:space="preserve"> of changes affecting the </w:t>
            </w:r>
            <w:r w:rsidRPr="009A446B">
              <w:rPr>
                <w:bCs/>
                <w:color w:val="222222"/>
                <w:sz w:val="22"/>
                <w:szCs w:val="22"/>
                <w:shd w:val="clear" w:color="auto" w:fill="FFFFFF"/>
                <w:lang w:val="en-US"/>
              </w:rPr>
              <w:t>Drug Master File</w:t>
            </w:r>
            <w:r w:rsidRPr="009A446B">
              <w:rPr>
                <w:b/>
                <w:bCs/>
                <w:color w:val="222222"/>
                <w:sz w:val="22"/>
                <w:szCs w:val="22"/>
                <w:shd w:val="clear" w:color="auto" w:fill="FFFFFF"/>
                <w:lang w:val="en-US"/>
              </w:rPr>
              <w:t xml:space="preserve"> </w:t>
            </w:r>
            <w:r w:rsidRPr="009A446B">
              <w:rPr>
                <w:sz w:val="22"/>
                <w:szCs w:val="22"/>
                <w:lang w:val="en-US"/>
              </w:rPr>
              <w:t>(DMF).</w:t>
            </w:r>
          </w:p>
          <w:p w:rsidR="000E2A1B" w:rsidRPr="00C27692" w:rsidRDefault="000E2A1B" w:rsidP="00F55D88">
            <w:pPr>
              <w:ind w:firstLine="383"/>
              <w:jc w:val="both"/>
              <w:rPr>
                <w:sz w:val="22"/>
                <w:szCs w:val="22"/>
                <w:lang w:val="en-US"/>
              </w:rPr>
            </w:pPr>
            <w:r w:rsidRPr="000E2A1B">
              <w:rPr>
                <w:sz w:val="22"/>
                <w:szCs w:val="22"/>
                <w:lang w:val="en-US"/>
              </w:rPr>
              <w:t xml:space="preserve">2.10. If the Seller is not the manufacturer of the Goods, </w:t>
            </w:r>
            <w:bookmarkStart w:id="0" w:name="_GoBack"/>
            <w:bookmarkEnd w:id="0"/>
            <w:r w:rsidRPr="000E2A1B">
              <w:rPr>
                <w:sz w:val="22"/>
                <w:szCs w:val="22"/>
                <w:lang w:val="en-US"/>
              </w:rPr>
              <w:t xml:space="preserve">the Seller is obliged to provide information on all intermediate suppliers of the Goods between the manufacturer and </w:t>
            </w:r>
            <w:r w:rsidRPr="00C27692">
              <w:rPr>
                <w:sz w:val="22"/>
                <w:szCs w:val="22"/>
                <w:lang w:val="en-US"/>
              </w:rPr>
              <w:t xml:space="preserve">the Seller </w:t>
            </w:r>
            <w:r w:rsidR="00677619" w:rsidRPr="00C27692">
              <w:rPr>
                <w:sz w:val="22"/>
                <w:szCs w:val="22"/>
                <w:lang w:val="en-US"/>
              </w:rPr>
              <w:t>(supply chain).</w:t>
            </w:r>
          </w:p>
          <w:p w:rsidR="00677619" w:rsidRDefault="000E2A1B" w:rsidP="00F55D88">
            <w:pPr>
              <w:ind w:firstLine="383"/>
              <w:jc w:val="both"/>
              <w:rPr>
                <w:sz w:val="22"/>
                <w:szCs w:val="22"/>
                <w:lang w:val="en-US"/>
              </w:rPr>
            </w:pPr>
            <w:r w:rsidRPr="00C27692">
              <w:rPr>
                <w:sz w:val="22"/>
                <w:szCs w:val="22"/>
                <w:lang w:val="en-US"/>
              </w:rPr>
              <w:t xml:space="preserve">2.11. </w:t>
            </w:r>
            <w:r w:rsidR="00677619" w:rsidRPr="00C27692">
              <w:rPr>
                <w:sz w:val="22"/>
                <w:szCs w:val="22"/>
                <w:lang w:val="en-US"/>
              </w:rPr>
              <w:t>The Seller is obliged to ensure the availabi</w:t>
            </w:r>
            <w:r w:rsidR="00677619" w:rsidRPr="00C27692">
              <w:rPr>
                <w:sz w:val="22"/>
                <w:szCs w:val="22"/>
                <w:lang w:val="en-US"/>
              </w:rPr>
              <w:t>l</w:t>
            </w:r>
            <w:r w:rsidR="00677619" w:rsidRPr="00C27692">
              <w:rPr>
                <w:sz w:val="22"/>
                <w:szCs w:val="22"/>
                <w:lang w:val="en-US"/>
              </w:rPr>
              <w:t>ity of loggers - devices for recording temperature and humidity throughout the entire transportation route of the Goods.</w:t>
            </w:r>
          </w:p>
          <w:p w:rsidR="000E2A1B" w:rsidRDefault="000E2A1B" w:rsidP="00725225">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3. TERMS OF DELIVERY</w:t>
            </w:r>
          </w:p>
          <w:p w:rsidR="000E2A1B" w:rsidRPr="00C81DFA"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3.1. Terms of delivery shall be </w:t>
            </w:r>
            <w:r w:rsidRPr="00373B39">
              <w:rPr>
                <w:sz w:val="22"/>
                <w:szCs w:val="22"/>
                <w:lang w:val="en-US"/>
              </w:rPr>
              <w:t>______</w:t>
            </w:r>
            <w:r w:rsidRPr="00CF23F6">
              <w:rPr>
                <w:sz w:val="22"/>
                <w:szCs w:val="22"/>
                <w:lang w:val="en-US"/>
              </w:rPr>
              <w:t xml:space="preserve"> according to the international rules for interpretation of trade terms Incoterms 20</w:t>
            </w:r>
            <w:r w:rsidRPr="007B57F0">
              <w:rPr>
                <w:sz w:val="22"/>
                <w:szCs w:val="22"/>
                <w:lang w:val="en-US"/>
              </w:rPr>
              <w:t>2</w:t>
            </w:r>
            <w:r w:rsidRPr="00CF23F6">
              <w:rPr>
                <w:sz w:val="22"/>
                <w:szCs w:val="22"/>
                <w:lang w:val="en-US"/>
              </w:rPr>
              <w:t xml:space="preserve">0. The right of ownership for the goods and the risk of accidental damage of the goods shall be transferred from the Seller to the Purchaser </w:t>
            </w:r>
            <w:r w:rsidRPr="00C81DFA">
              <w:rPr>
                <w:sz w:val="22"/>
                <w:szCs w:val="22"/>
                <w:lang w:val="en-US"/>
              </w:rPr>
              <w:t xml:space="preserve">from </w:t>
            </w:r>
            <w:r w:rsidRPr="00CF23F6">
              <w:rPr>
                <w:sz w:val="22"/>
                <w:szCs w:val="22"/>
                <w:lang w:val="en-US"/>
              </w:rPr>
              <w:t>the moment</w:t>
            </w:r>
            <w:r w:rsidRPr="00C81DFA">
              <w:rPr>
                <w:sz w:val="22"/>
                <w:szCs w:val="22"/>
                <w:lang w:val="en-US"/>
              </w:rPr>
              <w:t xml:space="preserve"> the goods </w:t>
            </w:r>
            <w:r>
              <w:rPr>
                <w:sz w:val="22"/>
                <w:szCs w:val="22"/>
                <w:lang w:val="en-US"/>
              </w:rPr>
              <w:t>are</w:t>
            </w:r>
            <w:r w:rsidRPr="00C81DFA">
              <w:rPr>
                <w:sz w:val="22"/>
                <w:szCs w:val="22"/>
                <w:lang w:val="en-US"/>
              </w:rPr>
              <w:t xml:space="preserve"> handed over at the </w:t>
            </w:r>
            <w:r w:rsidRPr="00C81DFA">
              <w:rPr>
                <w:sz w:val="22"/>
                <w:szCs w:val="22"/>
                <w:lang w:val="en-US"/>
              </w:rPr>
              <w:lastRenderedPageBreak/>
              <w:t>named place of destination.</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3.2. The Seller shall inform the Purchaser by fax</w:t>
            </w:r>
            <w:r w:rsidRPr="00507E2E">
              <w:rPr>
                <w:sz w:val="22"/>
                <w:szCs w:val="22"/>
                <w:lang w:val="en-US"/>
              </w:rPr>
              <w:t xml:space="preserve"> </w:t>
            </w:r>
            <w:r>
              <w:rPr>
                <w:sz w:val="22"/>
                <w:szCs w:val="22"/>
                <w:lang w:val="en-US"/>
              </w:rPr>
              <w:t>or e-mail</w:t>
            </w:r>
            <w:r w:rsidRPr="00CF23F6">
              <w:rPr>
                <w:sz w:val="22"/>
                <w:szCs w:val="22"/>
                <w:lang w:val="en-US"/>
              </w:rPr>
              <w:t xml:space="preserve"> </w:t>
            </w:r>
            <w:r>
              <w:rPr>
                <w:sz w:val="22"/>
                <w:szCs w:val="22"/>
                <w:lang w:val="en-US"/>
              </w:rPr>
              <w:t>about</w:t>
            </w:r>
            <w:r w:rsidRPr="00CF23F6">
              <w:rPr>
                <w:sz w:val="22"/>
                <w:szCs w:val="22"/>
                <w:lang w:val="en-US"/>
              </w:rPr>
              <w:t xml:space="preserve"> the shipment within 24 hours from the shipment and send by fax a copy of the invoice and copies of transport documents. </w:t>
            </w:r>
            <w:r w:rsidRPr="00F55D88">
              <w:rPr>
                <w:sz w:val="22"/>
                <w:szCs w:val="22"/>
                <w:lang w:val="en-US"/>
              </w:rPr>
              <w:t xml:space="preserve">In case of shipment by railway transport, </w:t>
            </w:r>
            <w:r>
              <w:rPr>
                <w:sz w:val="22"/>
                <w:szCs w:val="22"/>
                <w:lang w:val="en-US"/>
              </w:rPr>
              <w:t>t</w:t>
            </w:r>
            <w:r w:rsidRPr="00CF23F6">
              <w:rPr>
                <w:sz w:val="22"/>
                <w:szCs w:val="22"/>
                <w:lang w:val="en-US"/>
              </w:rPr>
              <w:t>he Seller shall dispatch the goods (with the use of railway containers) provided the gross weight of one container shall not exceed 19.5 tons.</w:t>
            </w:r>
          </w:p>
          <w:p w:rsidR="000E2A1B" w:rsidRPr="00F55D88" w:rsidRDefault="000E2A1B" w:rsidP="00F55D88">
            <w:pPr>
              <w:autoSpaceDE w:val="0"/>
              <w:autoSpaceDN w:val="0"/>
              <w:adjustRightInd w:val="0"/>
              <w:ind w:firstLine="383"/>
              <w:jc w:val="both"/>
              <w:rPr>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3.3. The Seller shall together with the delivered goods submit to the Purchaser the following doc</w:t>
            </w:r>
            <w:r w:rsidRPr="00CF23F6">
              <w:rPr>
                <w:sz w:val="22"/>
                <w:szCs w:val="22"/>
                <w:lang w:val="en-US"/>
              </w:rPr>
              <w:t>u</w:t>
            </w:r>
            <w:r w:rsidRPr="00CF23F6">
              <w:rPr>
                <w:sz w:val="22"/>
                <w:szCs w:val="22"/>
                <w:lang w:val="en-US"/>
              </w:rPr>
              <w:t>ments:</w:t>
            </w: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waybill/CMR/ - 3 originals;</w:t>
            </w:r>
          </w:p>
          <w:p w:rsidR="000E2A1B" w:rsidRPr="00EA0D1E" w:rsidRDefault="000E2A1B" w:rsidP="00F55D88">
            <w:pPr>
              <w:autoSpaceDE w:val="0"/>
              <w:autoSpaceDN w:val="0"/>
              <w:adjustRightInd w:val="0"/>
              <w:ind w:firstLine="383"/>
              <w:jc w:val="both"/>
              <w:rPr>
                <w:color w:val="000000"/>
                <w:sz w:val="22"/>
                <w:szCs w:val="22"/>
                <w:lang w:val="en-US"/>
              </w:rPr>
            </w:pPr>
          </w:p>
          <w:p w:rsidR="000E2A1B" w:rsidRPr="00EA0D1E" w:rsidRDefault="000E2A1B" w:rsidP="00F55D88">
            <w:pPr>
              <w:autoSpaceDE w:val="0"/>
              <w:autoSpaceDN w:val="0"/>
              <w:adjustRightInd w:val="0"/>
              <w:ind w:firstLine="383"/>
              <w:jc w:val="both"/>
              <w:rPr>
                <w:sz w:val="22"/>
                <w:szCs w:val="22"/>
                <w:lang w:val="en-US"/>
              </w:rPr>
            </w:pPr>
            <w:r w:rsidRPr="00CF23F6">
              <w:rPr>
                <w:sz w:val="22"/>
                <w:szCs w:val="22"/>
                <w:lang w:val="en-US"/>
              </w:rPr>
              <w:t>invoice with obligatory identification of the cou</w:t>
            </w:r>
            <w:r w:rsidRPr="00CF23F6">
              <w:rPr>
                <w:sz w:val="22"/>
                <w:szCs w:val="22"/>
                <w:lang w:val="en-US"/>
              </w:rPr>
              <w:t>n</w:t>
            </w:r>
            <w:r w:rsidRPr="00CF23F6">
              <w:rPr>
                <w:sz w:val="22"/>
                <w:szCs w:val="22"/>
                <w:lang w:val="en-US"/>
              </w:rPr>
              <w:t>try of origin of the goods</w:t>
            </w:r>
            <w:r w:rsidRPr="00507E2E">
              <w:rPr>
                <w:sz w:val="22"/>
                <w:szCs w:val="22"/>
                <w:lang w:val="en-US"/>
              </w:rPr>
              <w:t xml:space="preserve">, </w:t>
            </w:r>
            <w:r>
              <w:rPr>
                <w:sz w:val="22"/>
                <w:szCs w:val="22"/>
                <w:lang w:val="en-US"/>
              </w:rPr>
              <w:t>manufacturer of the goods, terms of shipment and terms of payment</w:t>
            </w:r>
            <w:r w:rsidRPr="00CF23F6">
              <w:rPr>
                <w:sz w:val="22"/>
                <w:szCs w:val="22"/>
                <w:lang w:val="en-US"/>
              </w:rPr>
              <w:t xml:space="preserve"> - 3 originals;</w:t>
            </w:r>
          </w:p>
          <w:p w:rsidR="000E2A1B" w:rsidRPr="00EA0D1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D7B6E">
              <w:rPr>
                <w:color w:val="000000"/>
                <w:sz w:val="22"/>
                <w:szCs w:val="22"/>
                <w:lang w:val="en-US"/>
              </w:rPr>
              <w:t>packing list</w:t>
            </w:r>
            <w:r w:rsidRPr="00F55D88">
              <w:rPr>
                <w:color w:val="000000"/>
                <w:sz w:val="22"/>
                <w:szCs w:val="22"/>
                <w:lang w:val="en-US"/>
              </w:rPr>
              <w:t xml:space="preserve"> </w:t>
            </w:r>
            <w:r w:rsidRPr="00CF23F6">
              <w:rPr>
                <w:sz w:val="22"/>
                <w:szCs w:val="22"/>
                <w:lang w:val="en-US"/>
              </w:rPr>
              <w:t>- 3 originals;</w:t>
            </w:r>
          </w:p>
          <w:p w:rsidR="000E2A1B" w:rsidRPr="00CF23F6" w:rsidRDefault="000E2A1B" w:rsidP="000E2A1B">
            <w:pPr>
              <w:autoSpaceDE w:val="0"/>
              <w:autoSpaceDN w:val="0"/>
              <w:adjustRightInd w:val="0"/>
              <w:ind w:firstLine="383"/>
              <w:jc w:val="both"/>
              <w:rPr>
                <w:color w:val="000000"/>
                <w:sz w:val="22"/>
                <w:szCs w:val="22"/>
                <w:lang w:val="en-US"/>
              </w:rPr>
            </w:pPr>
            <w:r w:rsidRPr="000E2A1B">
              <w:rPr>
                <w:color w:val="000000"/>
                <w:sz w:val="22"/>
                <w:szCs w:val="22"/>
                <w:lang w:val="en-US"/>
              </w:rPr>
              <w:t xml:space="preserve">quality certificate for each </w:t>
            </w:r>
            <w:r>
              <w:rPr>
                <w:color w:val="000000"/>
                <w:sz w:val="22"/>
                <w:szCs w:val="22"/>
                <w:lang w:val="en-US"/>
              </w:rPr>
              <w:t>batch</w:t>
            </w:r>
            <w:r w:rsidRPr="000E2A1B">
              <w:rPr>
                <w:color w:val="000000"/>
                <w:sz w:val="22"/>
                <w:szCs w:val="22"/>
                <w:lang w:val="en-US"/>
              </w:rPr>
              <w:t xml:space="preserve"> of goods (orig</w:t>
            </w:r>
            <w:r w:rsidRPr="000E2A1B">
              <w:rPr>
                <w:color w:val="000000"/>
                <w:sz w:val="22"/>
                <w:szCs w:val="22"/>
                <w:lang w:val="en-US"/>
              </w:rPr>
              <w:t>i</w:t>
            </w:r>
            <w:r w:rsidRPr="000E2A1B">
              <w:rPr>
                <w:color w:val="000000"/>
                <w:sz w:val="22"/>
                <w:szCs w:val="22"/>
                <w:lang w:val="en-US"/>
              </w:rPr>
              <w:t>nal, 1 copy);</w:t>
            </w:r>
          </w:p>
          <w:p w:rsidR="000E2A1B" w:rsidRDefault="000E2A1B" w:rsidP="00F55D88">
            <w:pPr>
              <w:autoSpaceDE w:val="0"/>
              <w:autoSpaceDN w:val="0"/>
              <w:adjustRightInd w:val="0"/>
              <w:ind w:firstLine="383"/>
              <w:jc w:val="both"/>
              <w:rPr>
                <w:sz w:val="22"/>
                <w:szCs w:val="22"/>
                <w:lang w:val="en-US"/>
              </w:rPr>
            </w:pPr>
            <w:proofErr w:type="spellStart"/>
            <w:proofErr w:type="gramStart"/>
            <w:r>
              <w:rPr>
                <w:sz w:val="22"/>
                <w:szCs w:val="22"/>
              </w:rPr>
              <w:t>Ма</w:t>
            </w:r>
            <w:proofErr w:type="gramEnd"/>
            <w:r>
              <w:rPr>
                <w:sz w:val="22"/>
                <w:szCs w:val="22"/>
                <w:lang w:val="en-US"/>
              </w:rPr>
              <w:t>terial</w:t>
            </w:r>
            <w:proofErr w:type="spellEnd"/>
            <w:r w:rsidRPr="00B43628">
              <w:rPr>
                <w:sz w:val="22"/>
                <w:szCs w:val="22"/>
                <w:lang w:val="en-US"/>
              </w:rPr>
              <w:t xml:space="preserve"> </w:t>
            </w:r>
            <w:r>
              <w:rPr>
                <w:sz w:val="22"/>
                <w:szCs w:val="22"/>
                <w:lang w:val="en-US"/>
              </w:rPr>
              <w:t>Safety</w:t>
            </w:r>
            <w:r w:rsidRPr="00B43628">
              <w:rPr>
                <w:sz w:val="22"/>
                <w:szCs w:val="22"/>
                <w:lang w:val="en-US"/>
              </w:rPr>
              <w:t xml:space="preserve"> </w:t>
            </w:r>
            <w:r>
              <w:rPr>
                <w:sz w:val="22"/>
                <w:szCs w:val="22"/>
                <w:lang w:val="en-US"/>
              </w:rPr>
              <w:t>Data</w:t>
            </w:r>
            <w:r w:rsidRPr="00B43628">
              <w:rPr>
                <w:sz w:val="22"/>
                <w:szCs w:val="22"/>
                <w:lang w:val="en-US"/>
              </w:rPr>
              <w:t xml:space="preserve"> </w:t>
            </w:r>
            <w:r>
              <w:rPr>
                <w:sz w:val="22"/>
                <w:szCs w:val="22"/>
                <w:lang w:val="en-US"/>
              </w:rPr>
              <w:t>Sheet (MSDS)</w:t>
            </w:r>
            <w:r w:rsidRPr="00FE26D2">
              <w:rPr>
                <w:sz w:val="22"/>
                <w:szCs w:val="22"/>
                <w:lang w:val="en-US"/>
              </w:rPr>
              <w:t xml:space="preserve"> </w:t>
            </w:r>
            <w:r w:rsidRPr="00CF23F6">
              <w:rPr>
                <w:sz w:val="22"/>
                <w:szCs w:val="22"/>
                <w:lang w:val="en-US"/>
              </w:rPr>
              <w:t>- 1 copy</w:t>
            </w:r>
            <w:r>
              <w:rPr>
                <w:sz w:val="22"/>
                <w:szCs w:val="22"/>
                <w:lang w:val="en-US"/>
              </w:rPr>
              <w:t>.</w:t>
            </w:r>
          </w:p>
          <w:p w:rsidR="000E2A1B" w:rsidRDefault="000E2A1B" w:rsidP="00F55D88">
            <w:pPr>
              <w:autoSpaceDE w:val="0"/>
              <w:autoSpaceDN w:val="0"/>
              <w:adjustRightInd w:val="0"/>
              <w:ind w:firstLine="383"/>
              <w:jc w:val="both"/>
              <w:rPr>
                <w:color w:val="000000"/>
                <w:sz w:val="22"/>
                <w:szCs w:val="22"/>
                <w:lang w:val="en-US"/>
              </w:rPr>
            </w:pPr>
          </w:p>
          <w:p w:rsidR="000E2A1B" w:rsidDel="00532A74" w:rsidRDefault="000E2A1B" w:rsidP="00F55D88">
            <w:pPr>
              <w:autoSpaceDE w:val="0"/>
              <w:autoSpaceDN w:val="0"/>
              <w:adjustRightInd w:val="0"/>
              <w:ind w:firstLine="383"/>
              <w:jc w:val="both"/>
              <w:rPr>
                <w:del w:id="1" w:author="Портас-Аверин Константин Владимирович" w:date="2025-09-17T08:28:00Z"/>
                <w:color w:val="000000"/>
                <w:sz w:val="22"/>
                <w:szCs w:val="22"/>
                <w:lang w:val="en-US"/>
              </w:rPr>
            </w:pPr>
            <w:r w:rsidRPr="000E2A1B">
              <w:rPr>
                <w:color w:val="000000"/>
                <w:sz w:val="22"/>
                <w:szCs w:val="22"/>
                <w:lang w:val="en-US"/>
              </w:rPr>
              <w:t xml:space="preserve"> </w:t>
            </w:r>
            <w:proofErr w:type="gramStart"/>
            <w:r w:rsidRPr="000E2A1B">
              <w:rPr>
                <w:color w:val="000000"/>
                <w:sz w:val="22"/>
                <w:szCs w:val="22"/>
                <w:lang w:val="en-US"/>
              </w:rPr>
              <w:t>if</w:t>
            </w:r>
            <w:proofErr w:type="gramEnd"/>
            <w:r w:rsidRPr="000E2A1B">
              <w:rPr>
                <w:color w:val="000000"/>
                <w:sz w:val="22"/>
                <w:szCs w:val="22"/>
                <w:lang w:val="en-US"/>
              </w:rPr>
              <w:t xml:space="preserve"> the Seller is not the manufacturer of the Goods, a document issued by the manufacturer of the goods, confirming the Seller’s right to sell the goods to the </w:t>
            </w:r>
            <w:r w:rsidR="006E5A76" w:rsidRPr="00CF23F6">
              <w:rPr>
                <w:sz w:val="22"/>
                <w:szCs w:val="22"/>
                <w:lang w:val="en-US"/>
              </w:rPr>
              <w:t>Purchaser</w:t>
            </w:r>
            <w:r w:rsidRPr="000E2A1B">
              <w:rPr>
                <w:color w:val="000000"/>
                <w:sz w:val="22"/>
                <w:szCs w:val="22"/>
                <w:lang w:val="en-US"/>
              </w:rPr>
              <w:t xml:space="preserve"> as the manufacturer’s sales organiz</w:t>
            </w:r>
            <w:r w:rsidRPr="000E2A1B">
              <w:rPr>
                <w:color w:val="000000"/>
                <w:sz w:val="22"/>
                <w:szCs w:val="22"/>
                <w:lang w:val="en-US"/>
              </w:rPr>
              <w:t>a</w:t>
            </w:r>
            <w:r w:rsidRPr="000E2A1B">
              <w:rPr>
                <w:color w:val="000000"/>
                <w:sz w:val="22"/>
                <w:szCs w:val="22"/>
                <w:lang w:val="en-US"/>
              </w:rPr>
              <w:t>tion or its official sales representative.</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medical plants, it is add</w:t>
            </w:r>
            <w:r w:rsidRPr="00CF23F6">
              <w:rPr>
                <w:sz w:val="22"/>
                <w:szCs w:val="22"/>
                <w:lang w:val="en-US"/>
              </w:rPr>
              <w:t>i</w:t>
            </w:r>
            <w:r w:rsidRPr="00CF23F6">
              <w:rPr>
                <w:sz w:val="22"/>
                <w:szCs w:val="22"/>
                <w:lang w:val="en-US"/>
              </w:rPr>
              <w:t>tionally required to submit testing protocols for radi</w:t>
            </w:r>
            <w:r w:rsidRPr="00CF23F6">
              <w:rPr>
                <w:sz w:val="22"/>
                <w:szCs w:val="22"/>
                <w:lang w:val="en-US"/>
              </w:rPr>
              <w:t>a</w:t>
            </w:r>
            <w:r w:rsidRPr="00CF23F6">
              <w:rPr>
                <w:sz w:val="22"/>
                <w:szCs w:val="22"/>
                <w:lang w:val="en-US"/>
              </w:rPr>
              <w:t>tion control and “microbiological purity” testing</w:t>
            </w:r>
            <w:r w:rsidRPr="00507E2E">
              <w:rPr>
                <w:sz w:val="22"/>
                <w:szCs w:val="22"/>
                <w:lang w:val="en-US"/>
              </w:rPr>
              <w:t xml:space="preserve">, </w:t>
            </w:r>
            <w:r>
              <w:rPr>
                <w:sz w:val="22"/>
                <w:szCs w:val="22"/>
                <w:lang w:val="en-US"/>
              </w:rPr>
              <w:t>Ph</w:t>
            </w:r>
            <w:r>
              <w:rPr>
                <w:sz w:val="22"/>
                <w:szCs w:val="22"/>
                <w:lang w:val="en-US"/>
              </w:rPr>
              <w:t>y</w:t>
            </w:r>
            <w:r>
              <w:rPr>
                <w:sz w:val="22"/>
                <w:szCs w:val="22"/>
                <w:lang w:val="en-US"/>
              </w:rPr>
              <w:t>tosanitary Certificate (original).</w:t>
            </w:r>
          </w:p>
          <w:p w:rsidR="000E2A1B" w:rsidRDefault="000E2A1B" w:rsidP="00F55D88">
            <w:pPr>
              <w:autoSpaceDE w:val="0"/>
              <w:autoSpaceDN w:val="0"/>
              <w:adjustRightInd w:val="0"/>
              <w:ind w:firstLine="383"/>
              <w:jc w:val="both"/>
              <w:rPr>
                <w:sz w:val="22"/>
                <w:szCs w:val="22"/>
                <w:lang w:val="en-US"/>
              </w:rPr>
            </w:pPr>
          </w:p>
          <w:p w:rsidR="000E2A1B" w:rsidRPr="00507E2E" w:rsidRDefault="000E2A1B" w:rsidP="00F55D88">
            <w:pPr>
              <w:autoSpaceDE w:val="0"/>
              <w:autoSpaceDN w:val="0"/>
              <w:adjustRightInd w:val="0"/>
              <w:ind w:firstLine="383"/>
              <w:jc w:val="both"/>
              <w:rPr>
                <w:sz w:val="22"/>
                <w:szCs w:val="22"/>
                <w:lang w:val="en-US"/>
              </w:rPr>
            </w:pPr>
          </w:p>
          <w:p w:rsidR="000E2A1B" w:rsidRDefault="000E2A1B" w:rsidP="00F55D88">
            <w:pPr>
              <w:autoSpaceDE w:val="0"/>
              <w:autoSpaceDN w:val="0"/>
              <w:adjustRightInd w:val="0"/>
              <w:ind w:firstLine="383"/>
              <w:jc w:val="both"/>
              <w:rPr>
                <w:sz w:val="22"/>
                <w:szCs w:val="22"/>
                <w:lang w:val="en-US"/>
              </w:rPr>
            </w:pPr>
            <w:r w:rsidRPr="00CF23F6">
              <w:rPr>
                <w:sz w:val="22"/>
                <w:szCs w:val="22"/>
                <w:lang w:val="en-US"/>
              </w:rPr>
              <w:t>In case of delivery of food products, it is add</w:t>
            </w:r>
            <w:r w:rsidRPr="00CF23F6">
              <w:rPr>
                <w:sz w:val="22"/>
                <w:szCs w:val="22"/>
                <w:lang w:val="en-US"/>
              </w:rPr>
              <w:t>i</w:t>
            </w:r>
            <w:r w:rsidRPr="00CF23F6">
              <w:rPr>
                <w:sz w:val="22"/>
                <w:szCs w:val="22"/>
                <w:lang w:val="en-US"/>
              </w:rPr>
              <w:t>tionally required to submit certificate of the state h</w:t>
            </w:r>
            <w:r w:rsidRPr="00CF23F6">
              <w:rPr>
                <w:sz w:val="22"/>
                <w:szCs w:val="22"/>
                <w:lang w:val="en-US"/>
              </w:rPr>
              <w:t>y</w:t>
            </w:r>
            <w:r w:rsidRPr="00CF23F6">
              <w:rPr>
                <w:sz w:val="22"/>
                <w:szCs w:val="22"/>
                <w:lang w:val="en-US"/>
              </w:rPr>
              <w:t>gienic registration and certificates of conformity.</w:t>
            </w:r>
          </w:p>
          <w:p w:rsidR="000E2A1B" w:rsidRPr="00CF23F6" w:rsidRDefault="000E2A1B" w:rsidP="00F55D88">
            <w:pPr>
              <w:autoSpaceDE w:val="0"/>
              <w:autoSpaceDN w:val="0"/>
              <w:adjustRightInd w:val="0"/>
              <w:ind w:firstLine="383"/>
              <w:jc w:val="both"/>
              <w:rPr>
                <w:color w:val="000000"/>
                <w:sz w:val="22"/>
                <w:szCs w:val="22"/>
                <w:lang w:val="en-US"/>
              </w:rPr>
            </w:pP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packaging materials, it is additionally required to submit certificate of the state hygienic registration.</w:t>
            </w:r>
          </w:p>
          <w:p w:rsidR="000E2A1B" w:rsidRPr="00507E2E" w:rsidRDefault="000E2A1B" w:rsidP="00F55D88">
            <w:pPr>
              <w:autoSpaceDE w:val="0"/>
              <w:autoSpaceDN w:val="0"/>
              <w:adjustRightInd w:val="0"/>
              <w:ind w:firstLine="383"/>
              <w:jc w:val="both"/>
              <w:rPr>
                <w:color w:val="000000"/>
                <w:sz w:val="22"/>
                <w:szCs w:val="22"/>
                <w:lang w:val="en-US"/>
              </w:rPr>
            </w:pPr>
            <w:r w:rsidRPr="00CF23F6">
              <w:rPr>
                <w:sz w:val="22"/>
                <w:szCs w:val="22"/>
                <w:lang w:val="en-US"/>
              </w:rPr>
              <w:t>In case of delivery of animal based raw materials, it is additionally required to submit veterinary certif</w:t>
            </w:r>
            <w:r w:rsidRPr="00CF23F6">
              <w:rPr>
                <w:sz w:val="22"/>
                <w:szCs w:val="22"/>
                <w:lang w:val="en-US"/>
              </w:rPr>
              <w:t>i</w:t>
            </w:r>
            <w:r w:rsidRPr="00CF23F6">
              <w:rPr>
                <w:sz w:val="22"/>
                <w:szCs w:val="22"/>
                <w:lang w:val="en-US"/>
              </w:rPr>
              <w:t>cates</w:t>
            </w:r>
            <w:r w:rsidRPr="00507E2E">
              <w:rPr>
                <w:sz w:val="22"/>
                <w:szCs w:val="22"/>
                <w:lang w:val="en-US"/>
              </w:rPr>
              <w:t xml:space="preserve"> </w:t>
            </w:r>
            <w:r>
              <w:rPr>
                <w:sz w:val="22"/>
                <w:szCs w:val="22"/>
                <w:lang w:val="en-US"/>
              </w:rPr>
              <w:t>(original).</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3.4. If the Seller fails to submit the documents specified in clause 3.3 hereof, and therefore the Pu</w:t>
            </w:r>
            <w:r w:rsidRPr="00CF23F6">
              <w:rPr>
                <w:sz w:val="22"/>
                <w:szCs w:val="22"/>
                <w:lang w:val="en-US"/>
              </w:rPr>
              <w:t>r</w:t>
            </w:r>
            <w:r w:rsidRPr="00CF23F6">
              <w:rPr>
                <w:sz w:val="22"/>
                <w:szCs w:val="22"/>
                <w:lang w:val="en-US"/>
              </w:rPr>
              <w:t>chaser cannot perform customs clearance of the goods, the goods shall be placed in a warehouse of temporary storage or the Purchaser’s warehouse, and all the expenses incurred by the Purchaser due to the storage of the goods from the moment of their plac</w:t>
            </w:r>
            <w:r w:rsidRPr="00CF23F6">
              <w:rPr>
                <w:sz w:val="22"/>
                <w:szCs w:val="22"/>
                <w:lang w:val="en-US"/>
              </w:rPr>
              <w:t>e</w:t>
            </w:r>
            <w:r w:rsidRPr="00CF23F6">
              <w:rPr>
                <w:sz w:val="22"/>
                <w:szCs w:val="22"/>
                <w:lang w:val="en-US"/>
              </w:rPr>
              <w:t>ment in a warehouse of temporary storage or the Pu</w:t>
            </w:r>
            <w:r w:rsidRPr="00CF23F6">
              <w:rPr>
                <w:sz w:val="22"/>
                <w:szCs w:val="22"/>
                <w:lang w:val="en-US"/>
              </w:rPr>
              <w:t>r</w:t>
            </w:r>
            <w:r w:rsidRPr="00CF23F6">
              <w:rPr>
                <w:sz w:val="22"/>
                <w:szCs w:val="22"/>
                <w:lang w:val="en-US"/>
              </w:rPr>
              <w:t>chaser’s warehouse till the moment the Seller submits the missing documents shall be reimbursed by the Seller to the Purchaser.</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 xml:space="preserve">The Purchaser shall be entitled to set a reasonable </w:t>
            </w:r>
            <w:r w:rsidRPr="00CF23F6">
              <w:rPr>
                <w:sz w:val="22"/>
                <w:szCs w:val="22"/>
                <w:lang w:val="en-US"/>
              </w:rPr>
              <w:lastRenderedPageBreak/>
              <w:t>time period for submission of the missing documents. If the Seller fails to submit the specified documents to the Purchaser within this period, the Purchaser shall have the right to reject such goods without rei</w:t>
            </w:r>
            <w:r w:rsidRPr="00CF23F6">
              <w:rPr>
                <w:sz w:val="22"/>
                <w:szCs w:val="22"/>
                <w:lang w:val="en-US"/>
              </w:rPr>
              <w:t>m</w:t>
            </w:r>
            <w:r w:rsidRPr="00CF23F6">
              <w:rPr>
                <w:sz w:val="22"/>
                <w:szCs w:val="22"/>
                <w:lang w:val="en-US"/>
              </w:rPr>
              <w:t>bursement to the Seller for any losses, penalties, fees and other compensations.</w:t>
            </w:r>
          </w:p>
          <w:p w:rsidR="000E2A1B" w:rsidRPr="00CF23F6" w:rsidRDefault="000E2A1B" w:rsidP="00F55D88">
            <w:pPr>
              <w:autoSpaceDE w:val="0"/>
              <w:autoSpaceDN w:val="0"/>
              <w:adjustRightInd w:val="0"/>
              <w:ind w:firstLine="383"/>
              <w:jc w:val="both"/>
              <w:rPr>
                <w:color w:val="000000"/>
                <w:sz w:val="22"/>
                <w:szCs w:val="22"/>
                <w:lang w:val="en-US"/>
              </w:rPr>
            </w:pPr>
            <w:r w:rsidRPr="00CF23F6">
              <w:rPr>
                <w:sz w:val="22"/>
                <w:szCs w:val="22"/>
                <w:lang w:val="en-US"/>
              </w:rPr>
              <w:t>The goods in relation to which the Seller fails to submit documents confirming the quality of the goods specified in clause 3.3 hereof shall be regarded as non-compliant with the terms hereof for quality and shall be removed from the territory of the Republic of Belarus by the Seller at its own expense.</w:t>
            </w:r>
          </w:p>
          <w:p w:rsidR="000E2A1B" w:rsidRPr="00EA0D1E" w:rsidRDefault="000E2A1B" w:rsidP="00F55D88">
            <w:pPr>
              <w:tabs>
                <w:tab w:val="left" w:pos="0"/>
              </w:tabs>
              <w:autoSpaceDE w:val="0"/>
              <w:autoSpaceDN w:val="0"/>
              <w:adjustRightInd w:val="0"/>
              <w:ind w:firstLine="383"/>
              <w:jc w:val="both"/>
              <w:rPr>
                <w:sz w:val="22"/>
                <w:szCs w:val="22"/>
                <w:lang w:val="en-US"/>
              </w:rPr>
            </w:pPr>
            <w:r w:rsidRPr="00CF23F6">
              <w:rPr>
                <w:sz w:val="22"/>
                <w:szCs w:val="22"/>
                <w:lang w:val="en-US"/>
              </w:rPr>
              <w:t>3.5. Early delivery of the goods shall be permi</w:t>
            </w:r>
            <w:r w:rsidRPr="00CF23F6">
              <w:rPr>
                <w:sz w:val="22"/>
                <w:szCs w:val="22"/>
                <w:lang w:val="en-US"/>
              </w:rPr>
              <w:t>t</w:t>
            </w:r>
            <w:r w:rsidRPr="00CF23F6">
              <w:rPr>
                <w:sz w:val="22"/>
                <w:szCs w:val="22"/>
                <w:lang w:val="en-US"/>
              </w:rPr>
              <w:t>ted only with the written consent of the Purchaser.</w:t>
            </w:r>
            <w:r>
              <w:rPr>
                <w:sz w:val="22"/>
                <w:szCs w:val="22"/>
                <w:lang w:val="en-US"/>
              </w:rPr>
              <w:t xml:space="preserve"> </w:t>
            </w:r>
            <w:r w:rsidRPr="00925B97">
              <w:rPr>
                <w:sz w:val="22"/>
                <w:szCs w:val="22"/>
                <w:lang w:val="en-US"/>
              </w:rPr>
              <w:t>The delivery time is specified in the specification.</w:t>
            </w:r>
          </w:p>
          <w:p w:rsidR="000E2A1B" w:rsidRPr="00F55D88" w:rsidRDefault="000E2A1B" w:rsidP="00F55D88">
            <w:pPr>
              <w:tabs>
                <w:tab w:val="left" w:pos="0"/>
              </w:tabs>
              <w:autoSpaceDE w:val="0"/>
              <w:autoSpaceDN w:val="0"/>
              <w:adjustRightInd w:val="0"/>
              <w:ind w:firstLine="383"/>
              <w:jc w:val="both"/>
              <w:rPr>
                <w:sz w:val="22"/>
                <w:szCs w:val="22"/>
                <w:lang w:val="en-US"/>
              </w:rPr>
            </w:pPr>
            <w:r>
              <w:rPr>
                <w:sz w:val="22"/>
                <w:szCs w:val="22"/>
                <w:lang w:val="en-US"/>
              </w:rPr>
              <w:t>3.6 Depending on the demand for produced by the Purchaser pharmaceuticals, in connection with the operational requirement, the Purchaser unilaterally reserves the right to change the time and volume of deliveries, and shall notify the Seller beforehand. In this case the Purchaser sends to the Seller 2</w:t>
            </w:r>
            <w:r w:rsidR="00C57E87">
              <w:rPr>
                <w:sz w:val="22"/>
                <w:szCs w:val="22"/>
                <w:lang w:val="en-US"/>
              </w:rPr>
              <w:t xml:space="preserve"> </w:t>
            </w:r>
            <w:r w:rsidR="00C57E87" w:rsidRPr="00C57E87">
              <w:rPr>
                <w:sz w:val="22"/>
                <w:szCs w:val="22"/>
                <w:lang w:val="en-US"/>
              </w:rPr>
              <w:t>30 days before the delivery of the next batch of goods</w:t>
            </w:r>
            <w:r w:rsidR="00C57E87">
              <w:rPr>
                <w:sz w:val="22"/>
                <w:szCs w:val="22"/>
                <w:lang w:val="en-US"/>
              </w:rPr>
              <w:t xml:space="preserve"> 2 </w:t>
            </w:r>
            <w:r>
              <w:rPr>
                <w:sz w:val="22"/>
                <w:szCs w:val="22"/>
                <w:lang w:val="en-US"/>
              </w:rPr>
              <w:t>(two) copies of additional agreement to the contract with changed time and/or volume of delivery, 1 (one) copy of which the Seller undertakes to sign, certify with stamp and return to the address of the Purchaser in no later than 10 (ten) calendar days from the date of r</w:t>
            </w:r>
            <w:r>
              <w:rPr>
                <w:sz w:val="22"/>
                <w:szCs w:val="22"/>
                <w:lang w:val="en-US"/>
              </w:rPr>
              <w:t>e</w:t>
            </w:r>
            <w:r>
              <w:rPr>
                <w:sz w:val="22"/>
                <w:szCs w:val="22"/>
                <w:lang w:val="en-US"/>
              </w:rPr>
              <w:t>ceipt of the additional agreement.</w:t>
            </w:r>
          </w:p>
          <w:p w:rsidR="000E2A1B" w:rsidRDefault="000E2A1B" w:rsidP="00F55D88">
            <w:pPr>
              <w:tabs>
                <w:tab w:val="left" w:pos="0"/>
              </w:tabs>
              <w:autoSpaceDE w:val="0"/>
              <w:autoSpaceDN w:val="0"/>
              <w:adjustRightInd w:val="0"/>
              <w:ind w:firstLine="383"/>
              <w:jc w:val="both"/>
              <w:rPr>
                <w:sz w:val="22"/>
                <w:szCs w:val="22"/>
                <w:lang w:val="en-US"/>
              </w:rPr>
            </w:pPr>
          </w:p>
          <w:p w:rsidR="00C57E87" w:rsidRDefault="00C57E87" w:rsidP="00F55D88">
            <w:pPr>
              <w:tabs>
                <w:tab w:val="left" w:pos="0"/>
              </w:tabs>
              <w:autoSpaceDE w:val="0"/>
              <w:autoSpaceDN w:val="0"/>
              <w:adjustRightInd w:val="0"/>
              <w:ind w:firstLine="383"/>
              <w:jc w:val="both"/>
              <w:rPr>
                <w:sz w:val="22"/>
                <w:szCs w:val="22"/>
                <w:lang w:val="en-US"/>
              </w:rPr>
            </w:pPr>
          </w:p>
          <w:p w:rsidR="00C57E87" w:rsidRPr="00EA0D1E" w:rsidRDefault="00C57E87" w:rsidP="00F55D88">
            <w:pPr>
              <w:tabs>
                <w:tab w:val="left" w:pos="0"/>
              </w:tabs>
              <w:autoSpaceDE w:val="0"/>
              <w:autoSpaceDN w:val="0"/>
              <w:adjustRightInd w:val="0"/>
              <w:ind w:firstLine="383"/>
              <w:jc w:val="both"/>
              <w:rPr>
                <w:sz w:val="22"/>
                <w:szCs w:val="22"/>
                <w:lang w:val="en-US"/>
              </w:rPr>
            </w:pPr>
          </w:p>
          <w:p w:rsidR="000E2A1B" w:rsidRPr="00925B97" w:rsidRDefault="000E2A1B" w:rsidP="00F55D88">
            <w:pPr>
              <w:pStyle w:val="aa"/>
              <w:ind w:left="0" w:firstLine="383"/>
              <w:jc w:val="both"/>
              <w:rPr>
                <w:sz w:val="22"/>
                <w:szCs w:val="22"/>
                <w:lang w:val="en-US"/>
              </w:rPr>
            </w:pPr>
            <w:r w:rsidRPr="00AF5D8D">
              <w:rPr>
                <w:sz w:val="22"/>
                <w:szCs w:val="22"/>
                <w:lang w:val="en-US"/>
              </w:rPr>
              <w:t xml:space="preserve">3.7. </w:t>
            </w:r>
            <w:r w:rsidRPr="00925B97">
              <w:rPr>
                <w:sz w:val="22"/>
                <w:szCs w:val="22"/>
                <w:lang w:val="en-US"/>
              </w:rPr>
              <w:t xml:space="preserve">Terms of delivery and transportation must guarantee the storage of the API (excipient) specified </w:t>
            </w:r>
            <w:r>
              <w:rPr>
                <w:sz w:val="22"/>
                <w:szCs w:val="22"/>
                <w:lang w:val="en-US"/>
              </w:rPr>
              <w:t>i</w:t>
            </w:r>
            <w:r w:rsidRPr="00925B97">
              <w:rPr>
                <w:sz w:val="22"/>
                <w:szCs w:val="22"/>
                <w:lang w:val="en-US"/>
              </w:rPr>
              <w:t xml:space="preserve">n the </w:t>
            </w:r>
            <w:r>
              <w:rPr>
                <w:sz w:val="22"/>
                <w:szCs w:val="22"/>
                <w:lang w:val="en-US"/>
              </w:rPr>
              <w:t>regulatory</w:t>
            </w:r>
            <w:r w:rsidRPr="00925B97">
              <w:rPr>
                <w:sz w:val="22"/>
                <w:szCs w:val="22"/>
                <w:lang w:val="en-US"/>
              </w:rPr>
              <w:t xml:space="preserve"> documents.</w:t>
            </w:r>
          </w:p>
          <w:p w:rsidR="000E2A1B" w:rsidRPr="00AF5D8D" w:rsidRDefault="000E2A1B" w:rsidP="00725225">
            <w:pPr>
              <w:tabs>
                <w:tab w:val="left" w:pos="0"/>
              </w:tabs>
              <w:autoSpaceDE w:val="0"/>
              <w:autoSpaceDN w:val="0"/>
              <w:adjustRightInd w:val="0"/>
              <w:jc w:val="both"/>
              <w:rPr>
                <w:sz w:val="22"/>
                <w:szCs w:val="22"/>
                <w:lang w:val="en-US"/>
              </w:rPr>
            </w:pPr>
          </w:p>
          <w:p w:rsidR="000E2A1B" w:rsidRPr="000E2A1B" w:rsidRDefault="00C57E87" w:rsidP="00725225">
            <w:pPr>
              <w:tabs>
                <w:tab w:val="left" w:pos="0"/>
              </w:tabs>
              <w:autoSpaceDE w:val="0"/>
              <w:autoSpaceDN w:val="0"/>
              <w:adjustRightInd w:val="0"/>
              <w:jc w:val="both"/>
              <w:rPr>
                <w:sz w:val="22"/>
                <w:szCs w:val="22"/>
                <w:lang w:val="en-US"/>
              </w:rPr>
            </w:pPr>
            <w:r w:rsidRPr="00C57E87">
              <w:rPr>
                <w:sz w:val="22"/>
                <w:szCs w:val="22"/>
                <w:lang w:val="en-US"/>
              </w:rPr>
              <w:t xml:space="preserve">3.8. The documents specified in </w:t>
            </w:r>
            <w:r w:rsidR="00CF0AFF" w:rsidRPr="00CF0AFF">
              <w:rPr>
                <w:sz w:val="22"/>
                <w:szCs w:val="22"/>
                <w:lang w:val="en-US"/>
              </w:rPr>
              <w:t>clause</w:t>
            </w:r>
            <w:r w:rsidRPr="00C57E87">
              <w:rPr>
                <w:sz w:val="22"/>
                <w:szCs w:val="22"/>
                <w:lang w:val="en-US"/>
              </w:rPr>
              <w:t xml:space="preserve"> 3.3 of this Contract must contain an indication of the brand name of the manufacturer and the country of origin of the goods, corresponding</w:t>
            </w:r>
            <w:r>
              <w:rPr>
                <w:sz w:val="22"/>
                <w:szCs w:val="22"/>
                <w:lang w:val="en-US"/>
              </w:rPr>
              <w:t xml:space="preserve"> to</w:t>
            </w:r>
            <w:r w:rsidRPr="00C57E87">
              <w:rPr>
                <w:sz w:val="22"/>
                <w:szCs w:val="22"/>
                <w:lang w:val="en-US"/>
              </w:rPr>
              <w:t xml:space="preserve"> the specification to this Contract and documents on the registration of the goods in the Republic of Belarus as a medicinal pro</w:t>
            </w:r>
            <w:r w:rsidRPr="00C57E87">
              <w:rPr>
                <w:sz w:val="22"/>
                <w:szCs w:val="22"/>
                <w:lang w:val="en-US"/>
              </w:rPr>
              <w:t>d</w:t>
            </w:r>
            <w:r w:rsidRPr="00C57E87">
              <w:rPr>
                <w:sz w:val="22"/>
                <w:szCs w:val="22"/>
                <w:lang w:val="en-US"/>
              </w:rPr>
              <w:t xml:space="preserve">uct or pharmaceutical substance. Failure to fulfill this obligation shall constitute a material breach of the contract by the Seller, as a result of which the </w:t>
            </w:r>
            <w:r w:rsidR="008F7077">
              <w:rPr>
                <w:sz w:val="22"/>
                <w:szCs w:val="22"/>
                <w:lang w:val="en-US"/>
              </w:rPr>
              <w:t>Pu</w:t>
            </w:r>
            <w:r w:rsidR="008F7077">
              <w:rPr>
                <w:sz w:val="22"/>
                <w:szCs w:val="22"/>
                <w:lang w:val="en-US"/>
              </w:rPr>
              <w:t>r</w:t>
            </w:r>
            <w:r w:rsidR="008F7077">
              <w:rPr>
                <w:sz w:val="22"/>
                <w:szCs w:val="22"/>
                <w:lang w:val="en-US"/>
              </w:rPr>
              <w:t>chaser</w:t>
            </w:r>
            <w:r w:rsidRPr="00C57E87">
              <w:rPr>
                <w:sz w:val="22"/>
                <w:szCs w:val="22"/>
                <w:lang w:val="en-US"/>
              </w:rPr>
              <w:t xml:space="preserve"> shall have the right to unilaterally refuse to perform the Contract from the date of sending the re</w:t>
            </w:r>
            <w:r w:rsidRPr="00C57E87">
              <w:rPr>
                <w:sz w:val="22"/>
                <w:szCs w:val="22"/>
                <w:lang w:val="en-US"/>
              </w:rPr>
              <w:t>l</w:t>
            </w:r>
            <w:r w:rsidRPr="00C57E87">
              <w:rPr>
                <w:sz w:val="22"/>
                <w:szCs w:val="22"/>
                <w:lang w:val="en-US"/>
              </w:rPr>
              <w:t>evant notice to the Seller, as well as to apply other consequences provided for by law.</w:t>
            </w: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0E2A1B" w:rsidRDefault="000E2A1B" w:rsidP="00725225">
            <w:pPr>
              <w:tabs>
                <w:tab w:val="left" w:pos="0"/>
              </w:tabs>
              <w:autoSpaceDE w:val="0"/>
              <w:autoSpaceDN w:val="0"/>
              <w:adjustRightInd w:val="0"/>
              <w:jc w:val="both"/>
              <w:rPr>
                <w:sz w:val="22"/>
                <w:szCs w:val="22"/>
                <w:lang w:val="en-US"/>
              </w:rPr>
            </w:pPr>
          </w:p>
          <w:p w:rsidR="000E2A1B" w:rsidRPr="00CF23F6" w:rsidRDefault="000E2A1B" w:rsidP="00CF23F6">
            <w:pPr>
              <w:numPr>
                <w:ilvl w:val="0"/>
                <w:numId w:val="7"/>
              </w:numPr>
              <w:jc w:val="center"/>
              <w:rPr>
                <w:b/>
                <w:sz w:val="22"/>
                <w:szCs w:val="22"/>
              </w:rPr>
            </w:pPr>
            <w:r w:rsidRPr="00CF23F6">
              <w:rPr>
                <w:b/>
                <w:sz w:val="22"/>
                <w:szCs w:val="22"/>
                <w:lang w:val="en-US"/>
              </w:rPr>
              <w:t>PRICE</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4.1. The price of the goods shall be set on cond</w:t>
            </w:r>
            <w:r w:rsidRPr="00CF23F6">
              <w:rPr>
                <w:sz w:val="22"/>
                <w:szCs w:val="22"/>
                <w:lang w:val="en-US"/>
              </w:rPr>
              <w:t>i</w:t>
            </w:r>
            <w:r w:rsidRPr="00CF23F6">
              <w:rPr>
                <w:sz w:val="22"/>
                <w:szCs w:val="22"/>
                <w:lang w:val="en-US"/>
              </w:rPr>
              <w:t xml:space="preserve">tions </w:t>
            </w:r>
            <w:r w:rsidRPr="00373B39">
              <w:rPr>
                <w:sz w:val="22"/>
                <w:szCs w:val="22"/>
                <w:lang w:val="en-US"/>
              </w:rPr>
              <w:t>___________</w:t>
            </w:r>
            <w:r w:rsidRPr="007B57F0">
              <w:rPr>
                <w:sz w:val="22"/>
                <w:szCs w:val="22"/>
                <w:lang w:val="en-US"/>
              </w:rPr>
              <w:t xml:space="preserve"> </w:t>
            </w:r>
            <w:r w:rsidRPr="00CF23F6">
              <w:rPr>
                <w:sz w:val="22"/>
                <w:szCs w:val="22"/>
                <w:lang w:val="en-US"/>
              </w:rPr>
              <w:t>(Incoterms 20</w:t>
            </w:r>
            <w:r w:rsidRPr="007B57F0">
              <w:rPr>
                <w:sz w:val="22"/>
                <w:szCs w:val="22"/>
                <w:lang w:val="en-US"/>
              </w:rPr>
              <w:t>2</w:t>
            </w:r>
            <w:r w:rsidRPr="00CF23F6">
              <w:rPr>
                <w:sz w:val="22"/>
                <w:szCs w:val="22"/>
                <w:lang w:val="en-US"/>
              </w:rPr>
              <w:t>0)</w:t>
            </w:r>
            <w:r w:rsidRPr="00CF666E">
              <w:rPr>
                <w:sz w:val="22"/>
                <w:szCs w:val="22"/>
                <w:lang w:val="en-US"/>
              </w:rPr>
              <w:t xml:space="preserve"> </w:t>
            </w:r>
            <w:r>
              <w:rPr>
                <w:sz w:val="22"/>
                <w:szCs w:val="22"/>
                <w:lang w:val="en-US"/>
              </w:rPr>
              <w:t>and includes, inter alia,</w:t>
            </w:r>
            <w:r w:rsidRPr="00CF23F6">
              <w:rPr>
                <w:sz w:val="22"/>
                <w:szCs w:val="22"/>
                <w:lang w:val="en-US"/>
              </w:rPr>
              <w:t xml:space="preserve"> export packaging, </w:t>
            </w:r>
            <w:proofErr w:type="gramStart"/>
            <w:r w:rsidRPr="00CF666E">
              <w:rPr>
                <w:sz w:val="22"/>
                <w:szCs w:val="22"/>
                <w:lang w:val="en-US"/>
              </w:rPr>
              <w:t>labeling</w:t>
            </w:r>
            <w:r>
              <w:rPr>
                <w:sz w:val="22"/>
                <w:szCs w:val="22"/>
                <w:lang w:val="en-US"/>
              </w:rPr>
              <w:t xml:space="preserve"> </w:t>
            </w:r>
            <w:r w:rsidRPr="00CF23F6">
              <w:rPr>
                <w:sz w:val="22"/>
                <w:szCs w:val="22"/>
                <w:lang w:val="en-US"/>
              </w:rPr>
              <w:t xml:space="preserve"> and</w:t>
            </w:r>
            <w:proofErr w:type="gramEnd"/>
            <w:r w:rsidRPr="00CF23F6">
              <w:rPr>
                <w:sz w:val="22"/>
                <w:szCs w:val="22"/>
                <w:lang w:val="en-US"/>
              </w:rPr>
              <w:t xml:space="preserve"> cost of ce</w:t>
            </w:r>
            <w:r w:rsidRPr="00CF23F6">
              <w:rPr>
                <w:sz w:val="22"/>
                <w:szCs w:val="22"/>
                <w:lang w:val="en-US"/>
              </w:rPr>
              <w:t>r</w:t>
            </w:r>
            <w:r w:rsidRPr="00CF23F6">
              <w:rPr>
                <w:sz w:val="22"/>
                <w:szCs w:val="22"/>
                <w:lang w:val="en-US"/>
              </w:rPr>
              <w:t>tificate of origin of the goods.</w:t>
            </w: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4.</w:t>
            </w:r>
            <w:r w:rsidRPr="00E92EF3">
              <w:rPr>
                <w:sz w:val="22"/>
                <w:szCs w:val="22"/>
                <w:lang w:val="en-US"/>
              </w:rPr>
              <w:t>2</w:t>
            </w:r>
            <w:r w:rsidRPr="00CF23F6">
              <w:rPr>
                <w:sz w:val="22"/>
                <w:szCs w:val="22"/>
                <w:lang w:val="en-US"/>
              </w:rPr>
              <w:t xml:space="preserve">. The total cost of the </w:t>
            </w:r>
            <w:r w:rsidRPr="00AD31FB">
              <w:rPr>
                <w:sz w:val="22"/>
                <w:szCs w:val="22"/>
                <w:lang w:val="en-US"/>
              </w:rPr>
              <w:t xml:space="preserve">goods shall be </w:t>
            </w:r>
            <w:r w:rsidRPr="00373B39">
              <w:rPr>
                <w:sz w:val="22"/>
                <w:szCs w:val="22"/>
                <w:lang w:val="en-US"/>
              </w:rPr>
              <w:t>_______</w:t>
            </w:r>
            <w:r w:rsidRPr="00AD31FB">
              <w:rPr>
                <w:sz w:val="22"/>
                <w:szCs w:val="22"/>
                <w:lang w:val="en-US"/>
              </w:rPr>
              <w:t xml:space="preserve"> USD.</w:t>
            </w:r>
          </w:p>
          <w:p w:rsidR="000E2A1B" w:rsidRPr="00E764AB" w:rsidRDefault="000E2A1B" w:rsidP="009E53E7">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5. TERMS OF PAYMENT</w:t>
            </w:r>
          </w:p>
          <w:p w:rsidR="000E2A1B" w:rsidRPr="00CF23F6" w:rsidRDefault="000E2A1B" w:rsidP="00677619">
            <w:pPr>
              <w:autoSpaceDE w:val="0"/>
              <w:autoSpaceDN w:val="0"/>
              <w:adjustRightInd w:val="0"/>
              <w:ind w:firstLine="383"/>
              <w:jc w:val="both"/>
              <w:rPr>
                <w:color w:val="000000"/>
                <w:sz w:val="22"/>
                <w:szCs w:val="22"/>
                <w:lang w:val="en-US"/>
              </w:rPr>
            </w:pPr>
            <w:r w:rsidRPr="00CF23F6">
              <w:rPr>
                <w:sz w:val="22"/>
                <w:szCs w:val="22"/>
                <w:lang w:val="en-US"/>
              </w:rPr>
              <w:t>5.1. The Purchaser shall pay for every delivery by a bank transfer according to the terms specified in the specification.</w:t>
            </w:r>
          </w:p>
          <w:p w:rsidR="00CF0AFF" w:rsidRPr="00B7658D" w:rsidRDefault="00677619" w:rsidP="00532A74">
            <w:pPr>
              <w:autoSpaceDE w:val="0"/>
              <w:autoSpaceDN w:val="0"/>
              <w:adjustRightInd w:val="0"/>
              <w:ind w:firstLine="383"/>
              <w:contextualSpacing/>
              <w:jc w:val="both"/>
              <w:rPr>
                <w:ins w:id="2" w:author="Портас-Аверин Константин Владимирович" w:date="2025-10-01T12:06:00Z"/>
                <w:sz w:val="22"/>
                <w:szCs w:val="22"/>
                <w:lang w:val="en-US"/>
              </w:rPr>
            </w:pPr>
            <w:r w:rsidRPr="00C27692">
              <w:rPr>
                <w:sz w:val="22"/>
                <w:szCs w:val="22"/>
                <w:lang w:val="en-US"/>
              </w:rPr>
              <w:t xml:space="preserve">5.2. </w:t>
            </w:r>
          </w:p>
          <w:p w:rsidR="00CF0AFF" w:rsidRPr="00B7658D" w:rsidRDefault="00CF0AFF" w:rsidP="00532A74">
            <w:pPr>
              <w:autoSpaceDE w:val="0"/>
              <w:autoSpaceDN w:val="0"/>
              <w:adjustRightInd w:val="0"/>
              <w:ind w:firstLine="383"/>
              <w:contextualSpacing/>
              <w:jc w:val="both"/>
              <w:rPr>
                <w:ins w:id="3"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4"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5"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6"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7"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8"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9"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10" w:author="Портас-Аверин Константин Владимирович" w:date="2025-10-01T12:06:00Z"/>
                <w:sz w:val="22"/>
                <w:szCs w:val="22"/>
                <w:lang w:val="en-US"/>
              </w:rPr>
            </w:pPr>
          </w:p>
          <w:p w:rsidR="00CF0AFF" w:rsidRPr="00B7658D" w:rsidRDefault="00CF0AFF" w:rsidP="00532A74">
            <w:pPr>
              <w:autoSpaceDE w:val="0"/>
              <w:autoSpaceDN w:val="0"/>
              <w:adjustRightInd w:val="0"/>
              <w:ind w:firstLine="383"/>
              <w:contextualSpacing/>
              <w:jc w:val="both"/>
              <w:rPr>
                <w:ins w:id="11" w:author="Портас-Аверин Константин Владимирович" w:date="2025-10-01T12:06:00Z"/>
                <w:sz w:val="22"/>
                <w:szCs w:val="22"/>
                <w:lang w:val="en-US"/>
              </w:rPr>
            </w:pPr>
          </w:p>
          <w:p w:rsidR="00677619" w:rsidRPr="00C27692" w:rsidRDefault="00677619" w:rsidP="00532A74">
            <w:pPr>
              <w:autoSpaceDE w:val="0"/>
              <w:autoSpaceDN w:val="0"/>
              <w:adjustRightInd w:val="0"/>
              <w:ind w:firstLine="383"/>
              <w:contextualSpacing/>
              <w:jc w:val="both"/>
              <w:rPr>
                <w:sz w:val="22"/>
                <w:szCs w:val="22"/>
                <w:lang w:val="en-US"/>
              </w:rPr>
            </w:pPr>
          </w:p>
          <w:p w:rsidR="00677619" w:rsidRPr="00C27692" w:rsidRDefault="00677619" w:rsidP="00677619">
            <w:pPr>
              <w:autoSpaceDE w:val="0"/>
              <w:autoSpaceDN w:val="0"/>
              <w:adjustRightInd w:val="0"/>
              <w:ind w:firstLine="383"/>
              <w:contextualSpacing/>
              <w:jc w:val="both"/>
              <w:rPr>
                <w:sz w:val="22"/>
                <w:szCs w:val="22"/>
                <w:lang w:val="en-US"/>
              </w:rPr>
            </w:pPr>
            <w:r w:rsidRPr="00C27692">
              <w:rPr>
                <w:sz w:val="22"/>
                <w:szCs w:val="22"/>
                <w:lang w:val="en-US"/>
              </w:rPr>
              <w:t>5.3. The date of payment under this contract shall be considered the date of debiting funds from the Pu</w:t>
            </w:r>
            <w:r w:rsidRPr="00C27692">
              <w:rPr>
                <w:sz w:val="22"/>
                <w:szCs w:val="22"/>
                <w:lang w:val="en-US"/>
              </w:rPr>
              <w:t>r</w:t>
            </w:r>
            <w:r w:rsidRPr="00C27692">
              <w:rPr>
                <w:sz w:val="22"/>
                <w:szCs w:val="22"/>
                <w:lang w:val="en-US"/>
              </w:rPr>
              <w:t>chaser's account.</w:t>
            </w:r>
          </w:p>
          <w:p w:rsidR="00677619" w:rsidRDefault="00677619" w:rsidP="00E764AB">
            <w:pPr>
              <w:autoSpaceDE w:val="0"/>
              <w:autoSpaceDN w:val="0"/>
              <w:adjustRightInd w:val="0"/>
              <w:ind w:firstLine="567"/>
              <w:contextualSpacing/>
              <w:jc w:val="both"/>
              <w:rPr>
                <w:sz w:val="22"/>
                <w:szCs w:val="22"/>
                <w:lang w:val="en-US"/>
              </w:rPr>
            </w:pPr>
          </w:p>
          <w:p w:rsidR="00677619" w:rsidRDefault="00677619" w:rsidP="00E764AB">
            <w:pPr>
              <w:autoSpaceDE w:val="0"/>
              <w:autoSpaceDN w:val="0"/>
              <w:adjustRightInd w:val="0"/>
              <w:ind w:firstLine="567"/>
              <w:contextualSpacing/>
              <w:jc w:val="both"/>
              <w:rPr>
                <w:sz w:val="22"/>
                <w:szCs w:val="22"/>
                <w:lang w:val="en-US"/>
              </w:rPr>
            </w:pPr>
          </w:p>
          <w:p w:rsidR="00677619" w:rsidRPr="00105650" w:rsidRDefault="00677619" w:rsidP="00E764AB">
            <w:pPr>
              <w:autoSpaceDE w:val="0"/>
              <w:autoSpaceDN w:val="0"/>
              <w:adjustRightInd w:val="0"/>
              <w:ind w:firstLine="567"/>
              <w:contextualSpacing/>
              <w:jc w:val="both"/>
              <w:rPr>
                <w:color w:val="000000"/>
                <w:sz w:val="22"/>
                <w:szCs w:val="22"/>
                <w:lang w:val="en-US"/>
              </w:rPr>
            </w:pPr>
          </w:p>
          <w:p w:rsidR="000E2A1B" w:rsidRPr="00725225" w:rsidRDefault="000E2A1B" w:rsidP="009E53E7">
            <w:pPr>
              <w:autoSpaceDE w:val="0"/>
              <w:autoSpaceDN w:val="0"/>
              <w:adjustRightInd w:val="0"/>
              <w:ind w:firstLine="383"/>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6. CLAIMS RELATING TO QUALITY AND QUANTITY</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6.1. In case quality of the goods is not compliant with the terms hereof, claims can be made for quality, and in case quantity of the goods does not correspond to the transport documents by weight and number of packages, claims can be made for quantity.</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6.2. In case the number of packages of the deli</w:t>
            </w:r>
            <w:r w:rsidRPr="00CF23F6">
              <w:rPr>
                <w:sz w:val="22"/>
                <w:szCs w:val="22"/>
                <w:lang w:val="en-US"/>
              </w:rPr>
              <w:t>v</w:t>
            </w:r>
            <w:r w:rsidRPr="00CF23F6">
              <w:rPr>
                <w:sz w:val="22"/>
                <w:szCs w:val="22"/>
                <w:lang w:val="en-US"/>
              </w:rPr>
              <w:t>ered goods does not correspond to that specified in waybills, the Purchaser makes a relevant note in the waybill /CMR/and within 24 hours informs the Seller thereof. The Seller shall within 3 days inform the Purchaser of its decision. In case of detection of any deficiency in the quality of the delivered goods, the Purchaser shall unilaterally draw the certificate of acceptance that constitutes a ground for the claim. Claims for quantity of the goods shall be made within 14 days from the date of delivery of the goods to the Purchaser’s warehouse.</w:t>
            </w:r>
          </w:p>
          <w:p w:rsidR="000E2A1B" w:rsidRDefault="000E2A1B" w:rsidP="009E53E7">
            <w:pPr>
              <w:autoSpaceDE w:val="0"/>
              <w:autoSpaceDN w:val="0"/>
              <w:adjustRightInd w:val="0"/>
              <w:ind w:firstLine="383"/>
              <w:jc w:val="both"/>
              <w:rPr>
                <w:color w:val="000000"/>
                <w:sz w:val="22"/>
                <w:szCs w:val="22"/>
                <w:lang w:val="en-US"/>
              </w:rPr>
            </w:pPr>
          </w:p>
          <w:p w:rsidR="008F7077" w:rsidRPr="00EA0D1E" w:rsidRDefault="008F7077" w:rsidP="009E53E7">
            <w:pPr>
              <w:autoSpaceDE w:val="0"/>
              <w:autoSpaceDN w:val="0"/>
              <w:adjustRightInd w:val="0"/>
              <w:ind w:firstLine="383"/>
              <w:jc w:val="both"/>
              <w:rPr>
                <w:color w:val="000000"/>
                <w:sz w:val="22"/>
                <w:szCs w:val="22"/>
                <w:lang w:val="en-US"/>
              </w:rPr>
            </w:pP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6.3. In case of delivery of defective goods a</w:t>
            </w:r>
            <w:r w:rsidRPr="00CF23F6">
              <w:rPr>
                <w:sz w:val="22"/>
                <w:szCs w:val="22"/>
                <w:lang w:val="en-US"/>
              </w:rPr>
              <w:t>c</w:t>
            </w:r>
            <w:r w:rsidRPr="00CF23F6">
              <w:rPr>
                <w:sz w:val="22"/>
                <w:szCs w:val="22"/>
                <w:lang w:val="en-US"/>
              </w:rPr>
              <w:t>cording to the evaluation made by the Quality Control Department of the Purchaser, the Purchaser shall un</w:t>
            </w:r>
            <w:r w:rsidRPr="00CF23F6">
              <w:rPr>
                <w:sz w:val="22"/>
                <w:szCs w:val="22"/>
                <w:lang w:val="en-US"/>
              </w:rPr>
              <w:t>i</w:t>
            </w:r>
            <w:r w:rsidRPr="00CF23F6">
              <w:rPr>
                <w:sz w:val="22"/>
                <w:szCs w:val="22"/>
                <w:lang w:val="en-US"/>
              </w:rPr>
              <w:t>laterally draw a certificate of acceptance that const</w:t>
            </w:r>
            <w:r w:rsidRPr="00CF23F6">
              <w:rPr>
                <w:sz w:val="22"/>
                <w:szCs w:val="22"/>
                <w:lang w:val="en-US"/>
              </w:rPr>
              <w:t>i</w:t>
            </w:r>
            <w:r w:rsidRPr="00CF23F6">
              <w:rPr>
                <w:sz w:val="22"/>
                <w:szCs w:val="22"/>
                <w:lang w:val="en-US"/>
              </w:rPr>
              <w:t xml:space="preserve">tutes a </w:t>
            </w:r>
            <w:r w:rsidRPr="00C27692">
              <w:rPr>
                <w:sz w:val="22"/>
                <w:szCs w:val="22"/>
                <w:lang w:val="en-US"/>
              </w:rPr>
              <w:t>ground for the claim, and the goods concerned are accepted for safekeeping. The Purchaser shall not reimburse the Seller for the cost of samples of the goods taken by the Purchaser to check the quality of the goods. Claims for the quality of the goods can be made to the</w:t>
            </w:r>
            <w:r w:rsidRPr="00CF23F6">
              <w:rPr>
                <w:sz w:val="22"/>
                <w:szCs w:val="22"/>
                <w:lang w:val="en-US"/>
              </w:rPr>
              <w:t xml:space="preserve"> Seller within the whole shelf life of the goods provided that the Purchaser complies with the rules of its storage. </w:t>
            </w:r>
          </w:p>
          <w:p w:rsidR="000E2A1B" w:rsidRPr="004E2E07" w:rsidRDefault="000E2A1B" w:rsidP="009E53E7">
            <w:pPr>
              <w:ind w:firstLine="383"/>
              <w:jc w:val="both"/>
              <w:rPr>
                <w:sz w:val="22"/>
                <w:szCs w:val="22"/>
                <w:lang w:val="en-US"/>
              </w:rPr>
            </w:pPr>
            <w:r w:rsidRPr="004E2E07">
              <w:rPr>
                <w:sz w:val="22"/>
                <w:szCs w:val="22"/>
                <w:lang w:val="en-US"/>
              </w:rPr>
              <w:t xml:space="preserve">The Seller should undertake quality re control in case of identification in production hidden defects of </w:t>
            </w:r>
            <w:r w:rsidRPr="004E2E07">
              <w:rPr>
                <w:sz w:val="22"/>
                <w:szCs w:val="22"/>
                <w:lang w:val="en-US"/>
              </w:rPr>
              <w:lastRenderedPageBreak/>
              <w:t xml:space="preserve">the delivered product, which couldn`t be identified during incoming control. In case of non-conformity with regulatory requirements, </w:t>
            </w:r>
            <w:proofErr w:type="gramStart"/>
            <w:r w:rsidRPr="004E2E07">
              <w:rPr>
                <w:sz w:val="22"/>
                <w:szCs w:val="22"/>
                <w:lang w:val="en-US"/>
              </w:rPr>
              <w:t xml:space="preserve">the </w:t>
            </w:r>
            <w:r w:rsidRPr="00F55D88">
              <w:rPr>
                <w:sz w:val="22"/>
                <w:szCs w:val="22"/>
                <w:lang w:val="en-US"/>
              </w:rPr>
              <w:t xml:space="preserve"> </w:t>
            </w:r>
            <w:r w:rsidRPr="004E2E07">
              <w:rPr>
                <w:sz w:val="22"/>
                <w:szCs w:val="22"/>
                <w:lang w:val="en-US"/>
              </w:rPr>
              <w:t>Seller</w:t>
            </w:r>
            <w:proofErr w:type="gramEnd"/>
            <w:r w:rsidRPr="004E2E07">
              <w:rPr>
                <w:sz w:val="22"/>
                <w:szCs w:val="22"/>
                <w:lang w:val="en-US"/>
              </w:rPr>
              <w:t xml:space="preserve"> has the right to refuse payment and to recover from the Seller all costs connected with storage, control and logistics. In case the Seller made payment for the non-conforming with regulatory requirements product within its exp</w:t>
            </w:r>
            <w:r w:rsidRPr="004E2E07">
              <w:rPr>
                <w:sz w:val="22"/>
                <w:szCs w:val="22"/>
                <w:lang w:val="en-US"/>
              </w:rPr>
              <w:t>i</w:t>
            </w:r>
            <w:r w:rsidRPr="004E2E07">
              <w:rPr>
                <w:sz w:val="22"/>
                <w:szCs w:val="22"/>
                <w:lang w:val="en-US"/>
              </w:rPr>
              <w:t>ration date, the Seller undertakes to change the sub-quality product within 30 days or refund its cost (</w:t>
            </w:r>
            <w:r w:rsidRPr="00F55D88">
              <w:rPr>
                <w:sz w:val="22"/>
                <w:szCs w:val="22"/>
                <w:lang w:val="en-US"/>
              </w:rPr>
              <w:t>r</w:t>
            </w:r>
            <w:r w:rsidRPr="00F55D88">
              <w:rPr>
                <w:sz w:val="22"/>
                <w:szCs w:val="22"/>
                <w:lang w:val="en-US"/>
              </w:rPr>
              <w:t>e</w:t>
            </w:r>
            <w:r w:rsidRPr="00F55D88">
              <w:rPr>
                <w:sz w:val="22"/>
                <w:szCs w:val="22"/>
                <w:lang w:val="en-US"/>
              </w:rPr>
              <w:t>turn the previously received amount of payment</w:t>
            </w:r>
            <w:r w:rsidRPr="004E2E07">
              <w:rPr>
                <w:sz w:val="22"/>
                <w:szCs w:val="22"/>
                <w:lang w:val="en-US"/>
              </w:rPr>
              <w:t>).</w:t>
            </w: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The Seller shall consider quantity and quality claims within 14 days from the date of their receipt and inform the Purchaser of its decision. Otherwise, the claim shall be regarded as accepted by the Seller.</w:t>
            </w:r>
          </w:p>
          <w:p w:rsidR="000E2A1B" w:rsidRPr="00EA0D1E" w:rsidRDefault="000E2A1B" w:rsidP="009E53E7">
            <w:pPr>
              <w:autoSpaceDE w:val="0"/>
              <w:autoSpaceDN w:val="0"/>
              <w:adjustRightInd w:val="0"/>
              <w:ind w:firstLine="383"/>
              <w:jc w:val="both"/>
              <w:rPr>
                <w:color w:val="000000"/>
                <w:sz w:val="22"/>
                <w:szCs w:val="22"/>
                <w:lang w:val="en-US"/>
              </w:rPr>
            </w:pPr>
          </w:p>
          <w:p w:rsidR="000E2A1B" w:rsidRDefault="000E2A1B" w:rsidP="009E53E7">
            <w:pPr>
              <w:autoSpaceDE w:val="0"/>
              <w:autoSpaceDN w:val="0"/>
              <w:adjustRightInd w:val="0"/>
              <w:ind w:firstLine="383"/>
              <w:jc w:val="both"/>
              <w:rPr>
                <w:sz w:val="22"/>
                <w:szCs w:val="22"/>
                <w:lang w:val="en-US"/>
              </w:rPr>
            </w:pPr>
          </w:p>
          <w:p w:rsidR="008F7077" w:rsidRDefault="008F7077" w:rsidP="009E53E7">
            <w:pPr>
              <w:autoSpaceDE w:val="0"/>
              <w:autoSpaceDN w:val="0"/>
              <w:adjustRightInd w:val="0"/>
              <w:ind w:firstLine="383"/>
              <w:jc w:val="both"/>
              <w:rPr>
                <w:sz w:val="22"/>
                <w:szCs w:val="22"/>
                <w:lang w:val="en-US"/>
              </w:rPr>
            </w:pPr>
          </w:p>
          <w:p w:rsidR="000E2A1B" w:rsidRPr="00EA0D1E" w:rsidRDefault="000E2A1B" w:rsidP="009E53E7">
            <w:pPr>
              <w:autoSpaceDE w:val="0"/>
              <w:autoSpaceDN w:val="0"/>
              <w:adjustRightInd w:val="0"/>
              <w:ind w:firstLine="383"/>
              <w:jc w:val="both"/>
              <w:rPr>
                <w:sz w:val="22"/>
                <w:szCs w:val="22"/>
                <w:lang w:val="en-US"/>
              </w:rPr>
            </w:pPr>
            <w:r w:rsidRPr="00CF23F6">
              <w:rPr>
                <w:sz w:val="22"/>
                <w:szCs w:val="22"/>
                <w:lang w:val="en-US"/>
              </w:rPr>
              <w:t>6.4. The Seller shall by its own efforts and at its own expense supply the missing quantity of the goods within a period of 30 days from the date of compl</w:t>
            </w:r>
            <w:r w:rsidRPr="00CF23F6">
              <w:rPr>
                <w:sz w:val="22"/>
                <w:szCs w:val="22"/>
                <w:lang w:val="en-US"/>
              </w:rPr>
              <w:t>e</w:t>
            </w:r>
            <w:r w:rsidRPr="00CF23F6">
              <w:rPr>
                <w:sz w:val="22"/>
                <w:szCs w:val="22"/>
                <w:lang w:val="en-US"/>
              </w:rPr>
              <w:t xml:space="preserve">tion of the term set by the parties for considering claims raised by the Purchaser. The Purchaser shall be entitled to pay for the goods without claiming any penalty sanctions after due execution by the Seller of its obligations. Expenses incurred by the Purchaser due to keeping in custody of the defective goods shall be borne by the Seller from the date such goods are actually kept in the custody of the Purchaser. The amount of expenses incurred by the Purchaser shall be stated in </w:t>
            </w:r>
            <w:r>
              <w:rPr>
                <w:sz w:val="22"/>
                <w:szCs w:val="22"/>
                <w:lang w:val="en-US"/>
              </w:rPr>
              <w:t xml:space="preserve">the </w:t>
            </w:r>
            <w:r w:rsidRPr="00CF23F6">
              <w:rPr>
                <w:sz w:val="22"/>
                <w:szCs w:val="22"/>
                <w:lang w:val="en-US"/>
              </w:rPr>
              <w:t>invoice submitted to the Seller</w:t>
            </w:r>
            <w:r>
              <w:rPr>
                <w:sz w:val="22"/>
                <w:szCs w:val="22"/>
                <w:lang w:val="en-US"/>
              </w:rPr>
              <w:t>, which the Seller undertakes to pay in no later than 7 (seven) calendar days from the date of invoice. The Seller has right to deduct the amount of these expenses from the payment to the Seller for the delivered goods.</w:t>
            </w:r>
          </w:p>
          <w:p w:rsidR="000E2A1B" w:rsidRDefault="000E2A1B" w:rsidP="00CF23F6">
            <w:pPr>
              <w:autoSpaceDE w:val="0"/>
              <w:autoSpaceDN w:val="0"/>
              <w:adjustRightInd w:val="0"/>
              <w:ind w:firstLine="426"/>
              <w:jc w:val="both"/>
              <w:rPr>
                <w:sz w:val="22"/>
                <w:szCs w:val="22"/>
                <w:lang w:val="en-US"/>
              </w:rPr>
            </w:pPr>
          </w:p>
          <w:p w:rsidR="000E2A1B" w:rsidRDefault="000E2A1B" w:rsidP="00CF23F6">
            <w:pPr>
              <w:autoSpaceDE w:val="0"/>
              <w:autoSpaceDN w:val="0"/>
              <w:adjustRightInd w:val="0"/>
              <w:ind w:firstLine="426"/>
              <w:jc w:val="both"/>
              <w:rPr>
                <w:sz w:val="22"/>
                <w:szCs w:val="22"/>
                <w:lang w:val="en-US"/>
              </w:rPr>
            </w:pPr>
          </w:p>
          <w:p w:rsidR="008F7077" w:rsidRPr="009E53E7" w:rsidRDefault="008F7077" w:rsidP="00CF23F6">
            <w:pPr>
              <w:autoSpaceDE w:val="0"/>
              <w:autoSpaceDN w:val="0"/>
              <w:adjustRightInd w:val="0"/>
              <w:ind w:firstLine="426"/>
              <w:jc w:val="both"/>
              <w:rPr>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7. MARKING</w:t>
            </w:r>
          </w:p>
          <w:p w:rsidR="000E2A1B" w:rsidRPr="00CF23F6" w:rsidRDefault="000E2A1B" w:rsidP="009E53E7">
            <w:pPr>
              <w:autoSpaceDE w:val="0"/>
              <w:autoSpaceDN w:val="0"/>
              <w:adjustRightInd w:val="0"/>
              <w:ind w:firstLine="383"/>
              <w:jc w:val="both"/>
              <w:rPr>
                <w:color w:val="000000"/>
                <w:sz w:val="22"/>
                <w:szCs w:val="22"/>
                <w:lang w:val="en-US"/>
              </w:rPr>
            </w:pPr>
            <w:r w:rsidRPr="00CF23F6">
              <w:rPr>
                <w:sz w:val="22"/>
                <w:szCs w:val="22"/>
                <w:lang w:val="en-US"/>
              </w:rPr>
              <w:t>7.1. Marking shall be done clearly with indelible ink.</w:t>
            </w:r>
          </w:p>
          <w:p w:rsidR="000E2A1B" w:rsidRDefault="000E2A1B" w:rsidP="009E53E7">
            <w:pPr>
              <w:autoSpaceDE w:val="0"/>
              <w:autoSpaceDN w:val="0"/>
              <w:adjustRightInd w:val="0"/>
              <w:ind w:firstLine="383"/>
              <w:jc w:val="both"/>
              <w:rPr>
                <w:color w:val="000000"/>
                <w:sz w:val="22"/>
                <w:szCs w:val="22"/>
                <w:lang w:val="en-US"/>
              </w:rPr>
            </w:pPr>
            <w:r w:rsidRPr="00CF23F6">
              <w:rPr>
                <w:sz w:val="22"/>
                <w:szCs w:val="22"/>
                <w:lang w:val="en-US"/>
              </w:rPr>
              <w:t>7.2. Each cargo item shall be marked with the fo</w:t>
            </w:r>
            <w:r w:rsidRPr="00CF23F6">
              <w:rPr>
                <w:sz w:val="22"/>
                <w:szCs w:val="22"/>
                <w:lang w:val="en-US"/>
              </w:rPr>
              <w:t>l</w:t>
            </w:r>
            <w:r w:rsidRPr="00CF23F6">
              <w:rPr>
                <w:sz w:val="22"/>
                <w:szCs w:val="22"/>
                <w:lang w:val="en-US"/>
              </w:rPr>
              <w:t>lowing information:</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goods;</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Pr>
                <w:sz w:val="22"/>
                <w:szCs w:val="22"/>
                <w:lang w:val="en-US"/>
              </w:rPr>
              <w:t>batch</w:t>
            </w:r>
            <w:r w:rsidRPr="00CF23F6">
              <w:rPr>
                <w:sz w:val="22"/>
                <w:szCs w:val="22"/>
                <w:lang w:val="en-US"/>
              </w:rPr>
              <w:t xml:space="preserve"> number;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gross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net weight;</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name of the manufacturer;</w:t>
            </w:r>
          </w:p>
          <w:p w:rsidR="000E2A1B"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r w:rsidRPr="00CF23F6">
              <w:rPr>
                <w:sz w:val="22"/>
                <w:szCs w:val="22"/>
                <w:lang w:val="en-US"/>
              </w:rPr>
              <w:t>date of manufacture;</w:t>
            </w:r>
          </w:p>
          <w:p w:rsidR="000E2A1B" w:rsidRPr="00EA0D1E" w:rsidRDefault="000E2A1B" w:rsidP="009E53E7">
            <w:pPr>
              <w:autoSpaceDE w:val="0"/>
              <w:autoSpaceDN w:val="0"/>
              <w:adjustRightInd w:val="0"/>
              <w:ind w:firstLine="383"/>
              <w:jc w:val="both"/>
              <w:rPr>
                <w:color w:val="000000"/>
                <w:sz w:val="22"/>
                <w:szCs w:val="22"/>
                <w:lang w:val="en-US"/>
              </w:rPr>
            </w:pPr>
            <w:r>
              <w:rPr>
                <w:color w:val="000000"/>
                <w:sz w:val="22"/>
                <w:szCs w:val="22"/>
                <w:lang w:val="en-US"/>
              </w:rPr>
              <w:t xml:space="preserve">- </w:t>
            </w:r>
            <w:proofErr w:type="gramStart"/>
            <w:r w:rsidRPr="00CF23F6">
              <w:rPr>
                <w:sz w:val="22"/>
                <w:szCs w:val="22"/>
                <w:lang w:val="en-US"/>
              </w:rPr>
              <w:t>shelf</w:t>
            </w:r>
            <w:proofErr w:type="gramEnd"/>
            <w:r w:rsidRPr="00CF23F6">
              <w:rPr>
                <w:sz w:val="22"/>
                <w:szCs w:val="22"/>
                <w:lang w:val="en-US"/>
              </w:rPr>
              <w:t xml:space="preserve"> life.</w:t>
            </w:r>
          </w:p>
          <w:p w:rsidR="000E2A1B" w:rsidRPr="00EA0D1E" w:rsidRDefault="000E2A1B" w:rsidP="009E53E7">
            <w:pPr>
              <w:autoSpaceDE w:val="0"/>
              <w:autoSpaceDN w:val="0"/>
              <w:adjustRightInd w:val="0"/>
              <w:ind w:firstLine="383"/>
              <w:jc w:val="both"/>
              <w:rPr>
                <w:sz w:val="22"/>
                <w:szCs w:val="22"/>
                <w:lang w:val="en-US"/>
              </w:rPr>
            </w:pPr>
          </w:p>
          <w:p w:rsidR="000E2A1B" w:rsidRDefault="000E2A1B" w:rsidP="009E53E7">
            <w:pPr>
              <w:autoSpaceDE w:val="0"/>
              <w:autoSpaceDN w:val="0"/>
              <w:adjustRightInd w:val="0"/>
              <w:ind w:firstLine="383"/>
              <w:jc w:val="both"/>
              <w:rPr>
                <w:sz w:val="22"/>
                <w:szCs w:val="22"/>
                <w:lang w:val="en-US"/>
              </w:rPr>
            </w:pPr>
            <w:r w:rsidRPr="00CF23F6">
              <w:rPr>
                <w:sz w:val="22"/>
                <w:szCs w:val="22"/>
                <w:lang w:val="en-US"/>
              </w:rPr>
              <w:t>7.3. The Seller bears responsibility for all losses or damage caused by incorrect marking.</w:t>
            </w:r>
          </w:p>
          <w:p w:rsidR="000E2A1B" w:rsidRPr="00CF23F6" w:rsidRDefault="000E2A1B" w:rsidP="009E53E7">
            <w:pPr>
              <w:autoSpaceDE w:val="0"/>
              <w:autoSpaceDN w:val="0"/>
              <w:adjustRightInd w:val="0"/>
              <w:ind w:firstLine="383"/>
              <w:jc w:val="both"/>
              <w:rPr>
                <w:color w:val="000000"/>
                <w:sz w:val="22"/>
                <w:szCs w:val="22"/>
                <w:lang w:val="en-US"/>
              </w:rPr>
            </w:pPr>
          </w:p>
          <w:p w:rsidR="000E2A1B" w:rsidRPr="00D92BB7" w:rsidRDefault="000E2A1B" w:rsidP="009E53E7">
            <w:pPr>
              <w:autoSpaceDE w:val="0"/>
              <w:autoSpaceDN w:val="0"/>
              <w:adjustRightInd w:val="0"/>
              <w:ind w:firstLine="383"/>
              <w:jc w:val="both"/>
              <w:rPr>
                <w:sz w:val="22"/>
                <w:szCs w:val="22"/>
                <w:lang w:val="en-US"/>
              </w:rPr>
            </w:pPr>
            <w:r w:rsidRPr="00CF23F6">
              <w:rPr>
                <w:sz w:val="22"/>
                <w:szCs w:val="22"/>
                <w:lang w:val="en-US"/>
              </w:rPr>
              <w:t>7.4. Each batch of the goods shall be compiled from the minimum number of possible lots.</w:t>
            </w:r>
          </w:p>
          <w:p w:rsidR="000E2A1B" w:rsidRPr="00D92BB7" w:rsidRDefault="000E2A1B" w:rsidP="00B90680">
            <w:pPr>
              <w:autoSpaceDE w:val="0"/>
              <w:autoSpaceDN w:val="0"/>
              <w:adjustRightInd w:val="0"/>
              <w:jc w:val="both"/>
              <w:rPr>
                <w:color w:val="000000"/>
                <w:sz w:val="22"/>
                <w:szCs w:val="22"/>
                <w:lang w:val="en-US"/>
              </w:rPr>
            </w:pPr>
          </w:p>
          <w:p w:rsidR="000E2A1B" w:rsidRPr="00CF23F6" w:rsidRDefault="000E2A1B" w:rsidP="00CF23F6">
            <w:pPr>
              <w:tabs>
                <w:tab w:val="left" w:pos="0"/>
              </w:tabs>
              <w:autoSpaceDE w:val="0"/>
              <w:autoSpaceDN w:val="0"/>
              <w:adjustRightInd w:val="0"/>
              <w:jc w:val="center"/>
              <w:rPr>
                <w:color w:val="000000"/>
                <w:sz w:val="22"/>
                <w:szCs w:val="22"/>
                <w:lang w:val="en-US"/>
              </w:rPr>
            </w:pPr>
            <w:r w:rsidRPr="00CF23F6">
              <w:rPr>
                <w:b/>
                <w:bCs/>
                <w:sz w:val="22"/>
                <w:szCs w:val="22"/>
                <w:lang w:val="en-US"/>
              </w:rPr>
              <w:t>8. SANCTIONS</w:t>
            </w:r>
          </w:p>
          <w:p w:rsidR="000E2A1B" w:rsidRPr="00002C4B" w:rsidRDefault="000E2A1B" w:rsidP="000A3458">
            <w:pPr>
              <w:autoSpaceDE w:val="0"/>
              <w:autoSpaceDN w:val="0"/>
              <w:adjustRightInd w:val="0"/>
              <w:ind w:firstLine="383"/>
              <w:jc w:val="both"/>
              <w:rPr>
                <w:sz w:val="22"/>
                <w:szCs w:val="22"/>
                <w:lang w:val="en-US"/>
              </w:rPr>
            </w:pPr>
            <w:r w:rsidRPr="00CF23F6">
              <w:rPr>
                <w:sz w:val="22"/>
                <w:szCs w:val="22"/>
                <w:lang w:val="en-US"/>
              </w:rPr>
              <w:t xml:space="preserve">8.1. </w:t>
            </w:r>
            <w:r w:rsidRPr="00002C4B">
              <w:rPr>
                <w:sz w:val="22"/>
                <w:szCs w:val="22"/>
                <w:lang w:val="en-US"/>
              </w:rPr>
              <w:t xml:space="preserve">In case of violation of the delivery time of </w:t>
            </w:r>
            <w:r w:rsidRPr="00002C4B">
              <w:rPr>
                <w:sz w:val="22"/>
                <w:szCs w:val="22"/>
                <w:lang w:val="en-US"/>
              </w:rPr>
              <w:lastRenderedPageBreak/>
              <w:t>the good</w:t>
            </w:r>
            <w:r>
              <w:rPr>
                <w:sz w:val="22"/>
                <w:szCs w:val="22"/>
                <w:lang w:val="en-US"/>
              </w:rPr>
              <w:t>s</w:t>
            </w:r>
            <w:r w:rsidRPr="00002C4B">
              <w:rPr>
                <w:sz w:val="22"/>
                <w:szCs w:val="22"/>
                <w:lang w:val="en-US"/>
              </w:rPr>
              <w:t xml:space="preserve">, or its delivery not in the full volume, the payment term is extended for 30 calendar days to the previously established contract, as well as the </w:t>
            </w:r>
            <w:r w:rsidRPr="00CF23F6">
              <w:rPr>
                <w:sz w:val="22"/>
                <w:szCs w:val="22"/>
                <w:lang w:val="en-US"/>
              </w:rPr>
              <w:t>Pu</w:t>
            </w:r>
            <w:r w:rsidRPr="00CF23F6">
              <w:rPr>
                <w:sz w:val="22"/>
                <w:szCs w:val="22"/>
                <w:lang w:val="en-US"/>
              </w:rPr>
              <w:t>r</w:t>
            </w:r>
            <w:r w:rsidRPr="00CF23F6">
              <w:rPr>
                <w:sz w:val="22"/>
                <w:szCs w:val="22"/>
                <w:lang w:val="en-US"/>
              </w:rPr>
              <w:t>chaser</w:t>
            </w:r>
            <w:r w:rsidRPr="00002C4B">
              <w:rPr>
                <w:sz w:val="22"/>
                <w:szCs w:val="22"/>
                <w:lang w:val="en-US"/>
              </w:rPr>
              <w:t xml:space="preserve"> has the right to collect a fine from the Sel</w:t>
            </w:r>
            <w:r>
              <w:rPr>
                <w:sz w:val="22"/>
                <w:szCs w:val="22"/>
                <w:lang w:val="en-US"/>
              </w:rPr>
              <w:t>ler in the amount of 0</w:t>
            </w:r>
            <w:proofErr w:type="gramStart"/>
            <w:r>
              <w:rPr>
                <w:sz w:val="22"/>
                <w:szCs w:val="22"/>
                <w:lang w:val="en-US"/>
              </w:rPr>
              <w:t>,1</w:t>
            </w:r>
            <w:proofErr w:type="gramEnd"/>
            <w:r w:rsidRPr="00002C4B">
              <w:rPr>
                <w:sz w:val="22"/>
                <w:szCs w:val="22"/>
                <w:lang w:val="en-US"/>
              </w:rPr>
              <w:t>% of the cost of the goods not deli</w:t>
            </w:r>
            <w:r w:rsidRPr="00002C4B">
              <w:rPr>
                <w:sz w:val="22"/>
                <w:szCs w:val="22"/>
                <w:lang w:val="en-US"/>
              </w:rPr>
              <w:t>v</w:t>
            </w:r>
            <w:r w:rsidRPr="00002C4B">
              <w:rPr>
                <w:sz w:val="22"/>
                <w:szCs w:val="22"/>
                <w:lang w:val="en-US"/>
              </w:rPr>
              <w:t>ered on time for each day of delay.</w:t>
            </w:r>
          </w:p>
          <w:p w:rsidR="000E2A1B" w:rsidRPr="00CF23F6" w:rsidRDefault="000E2A1B" w:rsidP="000A3458">
            <w:pPr>
              <w:autoSpaceDE w:val="0"/>
              <w:autoSpaceDN w:val="0"/>
              <w:adjustRightInd w:val="0"/>
              <w:ind w:firstLine="383"/>
              <w:jc w:val="both"/>
              <w:rPr>
                <w:color w:val="000000"/>
                <w:sz w:val="22"/>
                <w:szCs w:val="22"/>
                <w:lang w:val="en-US"/>
              </w:rPr>
            </w:pPr>
            <w:r w:rsidRPr="00CF23F6">
              <w:rPr>
                <w:sz w:val="22"/>
                <w:szCs w:val="22"/>
                <w:lang w:val="en-US"/>
              </w:rPr>
              <w:t>8.</w:t>
            </w:r>
            <w:r>
              <w:rPr>
                <w:sz w:val="22"/>
                <w:szCs w:val="22"/>
                <w:lang w:val="en-US"/>
              </w:rPr>
              <w:t>2</w:t>
            </w:r>
            <w:r w:rsidRPr="00CF23F6">
              <w:rPr>
                <w:sz w:val="22"/>
                <w:szCs w:val="22"/>
                <w:lang w:val="en-US"/>
              </w:rPr>
              <w:t>. In case</w:t>
            </w:r>
            <w:r>
              <w:rPr>
                <w:sz w:val="22"/>
                <w:szCs w:val="22"/>
                <w:lang w:val="en-US"/>
              </w:rPr>
              <w:t xml:space="preserve"> of </w:t>
            </w:r>
            <w:r w:rsidRPr="001C673A">
              <w:rPr>
                <w:sz w:val="22"/>
                <w:szCs w:val="22"/>
                <w:lang w:val="en-US"/>
              </w:rPr>
              <w:t>non-delivery/under-delivery by the Seller of the goods under this contract</w:t>
            </w:r>
            <w:r w:rsidRPr="00CF23F6">
              <w:rPr>
                <w:sz w:val="22"/>
                <w:szCs w:val="22"/>
                <w:lang w:val="en-US"/>
              </w:rPr>
              <w:t>, the Purchaser shall have the right to impose on the Seller a penalty in the amount of 10% of the cost of</w:t>
            </w:r>
            <w:r>
              <w:rPr>
                <w:sz w:val="22"/>
                <w:szCs w:val="22"/>
                <w:lang w:val="en-US"/>
              </w:rPr>
              <w:t xml:space="preserve"> </w:t>
            </w:r>
            <w:r w:rsidRPr="001C673A">
              <w:rPr>
                <w:sz w:val="22"/>
                <w:szCs w:val="22"/>
                <w:lang w:val="en-US"/>
              </w:rPr>
              <w:t>non-deliver</w:t>
            </w:r>
            <w:r>
              <w:rPr>
                <w:sz w:val="22"/>
                <w:szCs w:val="22"/>
                <w:lang w:val="en-US"/>
              </w:rPr>
              <w:t>ed</w:t>
            </w:r>
            <w:r w:rsidRPr="001C673A">
              <w:rPr>
                <w:sz w:val="22"/>
                <w:szCs w:val="22"/>
                <w:lang w:val="en-US"/>
              </w:rPr>
              <w:t>/under-deliver</w:t>
            </w:r>
            <w:r>
              <w:rPr>
                <w:sz w:val="22"/>
                <w:szCs w:val="22"/>
                <w:lang w:val="en-US"/>
              </w:rPr>
              <w:t>ed</w:t>
            </w:r>
            <w:r w:rsidRPr="00CF23F6">
              <w:rPr>
                <w:sz w:val="22"/>
                <w:szCs w:val="22"/>
                <w:lang w:val="en-US"/>
              </w:rPr>
              <w:t xml:space="preserve"> goods.</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3</w:t>
            </w:r>
            <w:r w:rsidRPr="00CF23F6">
              <w:rPr>
                <w:sz w:val="22"/>
                <w:szCs w:val="22"/>
                <w:lang w:val="en-US"/>
              </w:rPr>
              <w:t>. In case of delay in payment for the goods d</w:t>
            </w:r>
            <w:r w:rsidRPr="00CF23F6">
              <w:rPr>
                <w:sz w:val="22"/>
                <w:szCs w:val="22"/>
                <w:lang w:val="en-US"/>
              </w:rPr>
              <w:t>e</w:t>
            </w:r>
            <w:r w:rsidRPr="00CF23F6">
              <w:rPr>
                <w:sz w:val="22"/>
                <w:szCs w:val="22"/>
                <w:lang w:val="en-US"/>
              </w:rPr>
              <w:t xml:space="preserve">livered to the Purchaser, the Seller shall be entitled to charge the Purchaser with a </w:t>
            </w:r>
            <w:r w:rsidRPr="00002C4B">
              <w:rPr>
                <w:sz w:val="22"/>
                <w:szCs w:val="22"/>
                <w:lang w:val="en-US"/>
              </w:rPr>
              <w:t>fine</w:t>
            </w:r>
            <w:r w:rsidRPr="00CF23F6">
              <w:rPr>
                <w:sz w:val="22"/>
                <w:szCs w:val="22"/>
                <w:lang w:val="en-US"/>
              </w:rPr>
              <w:t xml:space="preserve"> in the amount of 0.1 % of the cost of the goods due per each day of delay.</w:t>
            </w:r>
          </w:p>
          <w:p w:rsidR="000E2A1B" w:rsidRPr="00CF23F6" w:rsidRDefault="000E2A1B" w:rsidP="000A3458">
            <w:pPr>
              <w:autoSpaceDE w:val="0"/>
              <w:autoSpaceDN w:val="0"/>
              <w:adjustRightInd w:val="0"/>
              <w:ind w:firstLine="383"/>
              <w:jc w:val="both"/>
              <w:rPr>
                <w:color w:val="000000"/>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4.</w:t>
            </w:r>
            <w:r w:rsidRPr="00CF23F6">
              <w:rPr>
                <w:sz w:val="22"/>
                <w:szCs w:val="22"/>
                <w:lang w:val="en-US"/>
              </w:rPr>
              <w:t xml:space="preserve"> In case of delay in delivery of the goods for 15 days and more, the Purchaser shall be entitled to terminate the Contract as a whole or partially subject to the quantity of the goods delayed in delivery, or partially subject to the quantity of the goods to be d</w:t>
            </w:r>
            <w:r w:rsidRPr="00CF23F6">
              <w:rPr>
                <w:sz w:val="22"/>
                <w:szCs w:val="22"/>
                <w:lang w:val="en-US"/>
              </w:rPr>
              <w:t>e</w:t>
            </w:r>
            <w:r w:rsidRPr="00CF23F6">
              <w:rPr>
                <w:sz w:val="22"/>
                <w:szCs w:val="22"/>
                <w:lang w:val="en-US"/>
              </w:rPr>
              <w:t>livered the term of delivery for which is not yet due. Termination of the Contract by the Purchaser shall be made by a unilateral notice sent by the Purchaser to the Seller in writing by mail or fax.</w:t>
            </w:r>
          </w:p>
          <w:p w:rsidR="000E2A1B" w:rsidRPr="00CF23F6" w:rsidRDefault="000E2A1B" w:rsidP="000A3458">
            <w:pPr>
              <w:autoSpaceDE w:val="0"/>
              <w:autoSpaceDN w:val="0"/>
              <w:adjustRightInd w:val="0"/>
              <w:ind w:firstLine="383"/>
              <w:jc w:val="both"/>
              <w:rPr>
                <w:color w:val="000000"/>
                <w:sz w:val="22"/>
                <w:szCs w:val="22"/>
                <w:lang w:val="en-US"/>
              </w:rPr>
            </w:pPr>
          </w:p>
          <w:p w:rsidR="000E2A1B" w:rsidRPr="00CF23F6" w:rsidRDefault="000E2A1B" w:rsidP="000A3458">
            <w:pPr>
              <w:autoSpaceDE w:val="0"/>
              <w:autoSpaceDN w:val="0"/>
              <w:adjustRightInd w:val="0"/>
              <w:ind w:firstLine="383"/>
              <w:jc w:val="both"/>
              <w:rPr>
                <w:sz w:val="22"/>
                <w:szCs w:val="22"/>
                <w:lang w:val="en-US"/>
              </w:rPr>
            </w:pPr>
            <w:r w:rsidRPr="00CF23F6">
              <w:rPr>
                <w:sz w:val="22"/>
                <w:szCs w:val="22"/>
                <w:lang w:val="en-US"/>
              </w:rPr>
              <w:t>In case of Contract termination due to the reasons specified in this clause, the Purchaser shall not rei</w:t>
            </w:r>
            <w:r w:rsidRPr="00CF23F6">
              <w:rPr>
                <w:sz w:val="22"/>
                <w:szCs w:val="22"/>
                <w:lang w:val="en-US"/>
              </w:rPr>
              <w:t>m</w:t>
            </w:r>
            <w:r w:rsidRPr="00CF23F6">
              <w:rPr>
                <w:sz w:val="22"/>
                <w:szCs w:val="22"/>
                <w:lang w:val="en-US"/>
              </w:rPr>
              <w:t>burse the Seller for expenses related to termination hereof.</w:t>
            </w: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 xml:space="preserve">In case the Seller violates the terms of delivery of the goods, the Seller shall agree </w:t>
            </w:r>
            <w:r w:rsidRPr="003C2FA0">
              <w:rPr>
                <w:sz w:val="22"/>
                <w:szCs w:val="22"/>
                <w:lang w:val="en-US"/>
              </w:rPr>
              <w:t>new delivery (shi</w:t>
            </w:r>
            <w:r w:rsidRPr="003C2FA0">
              <w:rPr>
                <w:sz w:val="22"/>
                <w:szCs w:val="22"/>
                <w:lang w:val="en-US"/>
              </w:rPr>
              <w:t>p</w:t>
            </w:r>
            <w:r w:rsidRPr="003C2FA0">
              <w:rPr>
                <w:sz w:val="22"/>
                <w:szCs w:val="22"/>
                <w:lang w:val="en-US"/>
              </w:rPr>
              <w:t>ment) time</w:t>
            </w:r>
            <w:r w:rsidRPr="003C2FA0" w:rsidDel="003C2FA0">
              <w:rPr>
                <w:sz w:val="22"/>
                <w:szCs w:val="22"/>
                <w:lang w:val="en-US"/>
              </w:rPr>
              <w:t xml:space="preserve"> </w:t>
            </w:r>
            <w:r w:rsidRPr="00CF23F6">
              <w:rPr>
                <w:sz w:val="22"/>
                <w:szCs w:val="22"/>
                <w:lang w:val="en-US"/>
              </w:rPr>
              <w:t>with the Purchaser. In case of violation of such terms, the Seller shall bear no liability to the Purchaser for subsequent execution of the obligations hereunder.</w:t>
            </w:r>
          </w:p>
          <w:p w:rsidR="000E2A1B" w:rsidRDefault="000E2A1B" w:rsidP="000A3458">
            <w:pPr>
              <w:autoSpaceDE w:val="0"/>
              <w:autoSpaceDN w:val="0"/>
              <w:adjustRightInd w:val="0"/>
              <w:ind w:firstLine="383"/>
              <w:jc w:val="both"/>
              <w:rPr>
                <w:sz w:val="22"/>
                <w:szCs w:val="22"/>
                <w:lang w:val="en-US"/>
              </w:rPr>
            </w:pPr>
          </w:p>
          <w:p w:rsidR="000E2A1B" w:rsidRDefault="000E2A1B" w:rsidP="000A3458">
            <w:pPr>
              <w:autoSpaceDE w:val="0"/>
              <w:autoSpaceDN w:val="0"/>
              <w:adjustRightInd w:val="0"/>
              <w:ind w:firstLine="383"/>
              <w:jc w:val="both"/>
              <w:rPr>
                <w:sz w:val="22"/>
                <w:szCs w:val="22"/>
                <w:lang w:val="en-US"/>
              </w:rPr>
            </w:pPr>
            <w:r w:rsidRPr="00CF23F6">
              <w:rPr>
                <w:sz w:val="22"/>
                <w:szCs w:val="22"/>
                <w:lang w:val="en-US"/>
              </w:rPr>
              <w:t>8.</w:t>
            </w:r>
            <w:r>
              <w:rPr>
                <w:sz w:val="22"/>
                <w:szCs w:val="22"/>
                <w:lang w:val="en-US"/>
              </w:rPr>
              <w:t>5</w:t>
            </w:r>
            <w:r w:rsidRPr="00CF23F6">
              <w:rPr>
                <w:sz w:val="22"/>
                <w:szCs w:val="22"/>
                <w:lang w:val="en-US"/>
              </w:rPr>
              <w:t xml:space="preserve">. </w:t>
            </w:r>
            <w:r w:rsidRPr="000A3458">
              <w:rPr>
                <w:sz w:val="22"/>
                <w:szCs w:val="22"/>
                <w:lang w:val="en-US"/>
              </w:rPr>
              <w:t xml:space="preserve">If the Seller fails to </w:t>
            </w:r>
            <w:r>
              <w:rPr>
                <w:sz w:val="22"/>
                <w:szCs w:val="22"/>
                <w:lang w:val="en-US"/>
              </w:rPr>
              <w:t>comply with clause 2.7 of this C</w:t>
            </w:r>
            <w:r w:rsidRPr="000A3458">
              <w:rPr>
                <w:sz w:val="22"/>
                <w:szCs w:val="22"/>
                <w:lang w:val="en-US"/>
              </w:rPr>
              <w:t xml:space="preserve">ontract, the Seller is obliged to pay the </w:t>
            </w:r>
            <w:r w:rsidRPr="00CF23F6">
              <w:rPr>
                <w:sz w:val="22"/>
                <w:szCs w:val="22"/>
                <w:lang w:val="en-US"/>
              </w:rPr>
              <w:t>Pu</w:t>
            </w:r>
            <w:r w:rsidRPr="00CF23F6">
              <w:rPr>
                <w:sz w:val="22"/>
                <w:szCs w:val="22"/>
                <w:lang w:val="en-US"/>
              </w:rPr>
              <w:t>r</w:t>
            </w:r>
            <w:r w:rsidRPr="00CF23F6">
              <w:rPr>
                <w:sz w:val="22"/>
                <w:szCs w:val="22"/>
                <w:lang w:val="en-US"/>
              </w:rPr>
              <w:t>chaser</w:t>
            </w:r>
            <w:r w:rsidRPr="000A3458">
              <w:rPr>
                <w:sz w:val="22"/>
                <w:szCs w:val="22"/>
                <w:lang w:val="en-US"/>
              </w:rPr>
              <w:t xml:space="preserve"> penalties in the amount of 100% of the cost of the delivered </w:t>
            </w:r>
            <w:r>
              <w:rPr>
                <w:sz w:val="22"/>
                <w:szCs w:val="22"/>
                <w:lang w:val="en-US"/>
              </w:rPr>
              <w:t>defective</w:t>
            </w:r>
            <w:r w:rsidRPr="000A3458">
              <w:rPr>
                <w:sz w:val="22"/>
                <w:szCs w:val="22"/>
                <w:lang w:val="en-US"/>
              </w:rPr>
              <w:t xml:space="preserve"> goods, within 30 days from the date of the invoice issued by the </w:t>
            </w:r>
            <w:r w:rsidRPr="00CF23F6">
              <w:rPr>
                <w:sz w:val="22"/>
                <w:szCs w:val="22"/>
                <w:lang w:val="en-US"/>
              </w:rPr>
              <w:t>Purchaser</w:t>
            </w:r>
            <w:r w:rsidRPr="000A3458">
              <w:rPr>
                <w:sz w:val="22"/>
                <w:szCs w:val="22"/>
                <w:lang w:val="en-US"/>
              </w:rPr>
              <w:t>.</w:t>
            </w:r>
          </w:p>
          <w:p w:rsidR="000E2A1B" w:rsidRDefault="000E2A1B" w:rsidP="000A3458">
            <w:pPr>
              <w:autoSpaceDE w:val="0"/>
              <w:autoSpaceDN w:val="0"/>
              <w:adjustRightInd w:val="0"/>
              <w:ind w:firstLine="383"/>
              <w:jc w:val="both"/>
              <w:rPr>
                <w:sz w:val="22"/>
                <w:szCs w:val="22"/>
                <w:lang w:val="en-US"/>
              </w:rPr>
            </w:pPr>
          </w:p>
          <w:p w:rsidR="000E2A1B" w:rsidRPr="00725225" w:rsidRDefault="000E2A1B" w:rsidP="000A3458">
            <w:pPr>
              <w:autoSpaceDE w:val="0"/>
              <w:autoSpaceDN w:val="0"/>
              <w:adjustRightInd w:val="0"/>
              <w:ind w:firstLine="383"/>
              <w:jc w:val="both"/>
              <w:rPr>
                <w:color w:val="000000"/>
                <w:sz w:val="22"/>
                <w:szCs w:val="22"/>
                <w:lang w:val="en-US"/>
              </w:rPr>
            </w:pPr>
            <w:r>
              <w:rPr>
                <w:sz w:val="22"/>
                <w:szCs w:val="22"/>
                <w:lang w:val="en-US"/>
              </w:rPr>
              <w:t xml:space="preserve">8.6. </w:t>
            </w:r>
            <w:r w:rsidRPr="00CF23F6">
              <w:rPr>
                <w:sz w:val="22"/>
                <w:szCs w:val="22"/>
                <w:lang w:val="en-US"/>
              </w:rPr>
              <w:t>In case of delay</w:t>
            </w:r>
            <w:r>
              <w:rPr>
                <w:sz w:val="22"/>
                <w:szCs w:val="22"/>
                <w:lang w:val="en-US"/>
              </w:rPr>
              <w:t xml:space="preserve"> in time limits specified in clause 2.7 of removing defective goods and time li</w:t>
            </w:r>
            <w:r>
              <w:rPr>
                <w:sz w:val="22"/>
                <w:szCs w:val="22"/>
                <w:lang w:val="en-US"/>
              </w:rPr>
              <w:t>m</w:t>
            </w:r>
            <w:r>
              <w:rPr>
                <w:sz w:val="22"/>
                <w:szCs w:val="22"/>
                <w:lang w:val="en-US"/>
              </w:rPr>
              <w:t xml:space="preserve">its of compensating missing goods, specified in </w:t>
            </w:r>
            <w:r w:rsidR="00CF0AFF" w:rsidRPr="00CF0AFF">
              <w:rPr>
                <w:sz w:val="22"/>
                <w:szCs w:val="22"/>
                <w:lang w:val="en-US"/>
              </w:rPr>
              <w:t>clause</w:t>
            </w:r>
            <w:r>
              <w:rPr>
                <w:sz w:val="22"/>
                <w:szCs w:val="22"/>
                <w:lang w:val="en-US"/>
              </w:rPr>
              <w:t xml:space="preserve"> 6.4 of the present contract the Seller shall pay the fine in the amount of 0.1% from the cost of defective or missing goods for every day of the delay in </w:t>
            </w:r>
            <w:proofErr w:type="gramStart"/>
            <w:r>
              <w:rPr>
                <w:sz w:val="22"/>
                <w:szCs w:val="22"/>
                <w:lang w:val="en-US"/>
              </w:rPr>
              <w:t>removing  defective</w:t>
            </w:r>
            <w:proofErr w:type="gramEnd"/>
            <w:r>
              <w:rPr>
                <w:sz w:val="22"/>
                <w:szCs w:val="22"/>
                <w:lang w:val="en-US"/>
              </w:rPr>
              <w:t xml:space="preserve"> goods from the Purchaser’s warehouse or compensating missing goods. The payment of pena</w:t>
            </w:r>
            <w:r>
              <w:rPr>
                <w:sz w:val="22"/>
                <w:szCs w:val="22"/>
                <w:lang w:val="en-US"/>
              </w:rPr>
              <w:t>l</w:t>
            </w:r>
            <w:r>
              <w:rPr>
                <w:sz w:val="22"/>
                <w:szCs w:val="22"/>
                <w:lang w:val="en-US"/>
              </w:rPr>
              <w:t>ties doesn’t relieve the Seller from the obligation to remove the defective goods from the Purchaser’s warehouse or compensating missing goods at their own expense.</w:t>
            </w:r>
          </w:p>
          <w:p w:rsidR="000E2A1B" w:rsidRPr="00EA0D1E" w:rsidRDefault="000E2A1B" w:rsidP="00B90680">
            <w:pPr>
              <w:tabs>
                <w:tab w:val="left" w:pos="0"/>
              </w:tabs>
              <w:autoSpaceDE w:val="0"/>
              <w:autoSpaceDN w:val="0"/>
              <w:adjustRightInd w:val="0"/>
              <w:rPr>
                <w:b/>
                <w:bCs/>
                <w:sz w:val="22"/>
                <w:szCs w:val="22"/>
                <w:lang w:val="en-US"/>
              </w:rPr>
            </w:pPr>
          </w:p>
          <w:p w:rsidR="000E2A1B" w:rsidRPr="00EA0D1E" w:rsidRDefault="000E2A1B" w:rsidP="00B90680">
            <w:pPr>
              <w:tabs>
                <w:tab w:val="left" w:pos="0"/>
              </w:tabs>
              <w:autoSpaceDE w:val="0"/>
              <w:autoSpaceDN w:val="0"/>
              <w:adjustRightInd w:val="0"/>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9. FORCE-MAJEUR</w:t>
            </w:r>
          </w:p>
          <w:p w:rsidR="000E2A1B" w:rsidRDefault="000E2A1B" w:rsidP="00966173">
            <w:pPr>
              <w:autoSpaceDE w:val="0"/>
              <w:autoSpaceDN w:val="0"/>
              <w:adjustRightInd w:val="0"/>
              <w:ind w:firstLine="383"/>
              <w:jc w:val="both"/>
              <w:rPr>
                <w:sz w:val="22"/>
                <w:szCs w:val="22"/>
                <w:lang w:val="en-US"/>
              </w:rPr>
            </w:pPr>
            <w:r w:rsidRPr="00CF23F6">
              <w:rPr>
                <w:sz w:val="22"/>
                <w:szCs w:val="22"/>
                <w:lang w:val="en-US"/>
              </w:rPr>
              <w:lastRenderedPageBreak/>
              <w:t>9.1. The parties bear no liability for complete or partial failure to fulfill any of their obligations her</w:t>
            </w:r>
            <w:r w:rsidRPr="00CF23F6">
              <w:rPr>
                <w:sz w:val="22"/>
                <w:szCs w:val="22"/>
                <w:lang w:val="en-US"/>
              </w:rPr>
              <w:t>e</w:t>
            </w:r>
            <w:r w:rsidRPr="00CF23F6">
              <w:rPr>
                <w:sz w:val="22"/>
                <w:szCs w:val="22"/>
                <w:lang w:val="en-US"/>
              </w:rPr>
              <w:t>under if such non-fulfillment is a consequence of force majeure circumstances, i.e. circumstances that are beyond their reasonable control such as acts of nature, refusal in registration of a substance or iss</w:t>
            </w:r>
            <w:r w:rsidRPr="00CF23F6">
              <w:rPr>
                <w:sz w:val="22"/>
                <w:szCs w:val="22"/>
                <w:lang w:val="en-US"/>
              </w:rPr>
              <w:t>u</w:t>
            </w:r>
            <w:r w:rsidRPr="00CF23F6">
              <w:rPr>
                <w:sz w:val="22"/>
                <w:szCs w:val="22"/>
                <w:lang w:val="en-US"/>
              </w:rPr>
              <w:t xml:space="preserve">ance of the license, or other circumstances beyond the Parties’ control. Should such circumstances prevent one of the Parties from fulfillment of its obligations hereunder for more than 3 months, each of the Parties shall have the right </w:t>
            </w:r>
            <w:r w:rsidRPr="00E256AE">
              <w:rPr>
                <w:sz w:val="22"/>
                <w:szCs w:val="22"/>
                <w:lang w:val="en-US"/>
              </w:rPr>
              <w:t>to terminate further execution of this Contract by giving a notice to the other party 30 days in advance. The Party for which the fulfillment of obligations under this Contract has become impo</w:t>
            </w:r>
            <w:r w:rsidRPr="00E256AE">
              <w:rPr>
                <w:sz w:val="22"/>
                <w:szCs w:val="22"/>
                <w:lang w:val="en-US"/>
              </w:rPr>
              <w:t>s</w:t>
            </w:r>
            <w:r w:rsidRPr="00E256AE">
              <w:rPr>
                <w:sz w:val="22"/>
                <w:szCs w:val="22"/>
                <w:lang w:val="en-US"/>
              </w:rPr>
              <w:t>sible due to the occurrence of force majeure circu</w:t>
            </w:r>
            <w:r w:rsidRPr="00E256AE">
              <w:rPr>
                <w:sz w:val="22"/>
                <w:szCs w:val="22"/>
                <w:lang w:val="en-US"/>
              </w:rPr>
              <w:t>m</w:t>
            </w:r>
            <w:r w:rsidRPr="00E256AE">
              <w:rPr>
                <w:sz w:val="22"/>
                <w:szCs w:val="22"/>
                <w:lang w:val="en-US"/>
              </w:rPr>
              <w:t>stances must notify the other Party within 7 days, fo</w:t>
            </w:r>
            <w:r w:rsidRPr="00E256AE">
              <w:rPr>
                <w:sz w:val="22"/>
                <w:szCs w:val="22"/>
                <w:lang w:val="en-US"/>
              </w:rPr>
              <w:t>l</w:t>
            </w:r>
            <w:r w:rsidRPr="00E256AE">
              <w:rPr>
                <w:sz w:val="22"/>
                <w:szCs w:val="22"/>
                <w:lang w:val="en-US"/>
              </w:rPr>
              <w:t>lowed by written confirmation of these circumstances by the competent authorities. The Party for which there is an impossibility to execute its obligations hereunder, within 7 days from the date of receipt of the relevant certificate, notifies the other party of the beginning and end of the circumstances</w:t>
            </w:r>
            <w:r w:rsidRPr="00C855C0">
              <w:rPr>
                <w:sz w:val="22"/>
                <w:szCs w:val="22"/>
                <w:lang w:val="en-US"/>
              </w:rPr>
              <w:t xml:space="preserve"> that prevent the fulfillment of obligations</w:t>
            </w:r>
            <w:r>
              <w:rPr>
                <w:sz w:val="22"/>
                <w:szCs w:val="22"/>
                <w:lang w:val="en-US"/>
              </w:rPr>
              <w:t xml:space="preserve">, </w:t>
            </w:r>
            <w:r w:rsidRPr="00C855C0">
              <w:rPr>
                <w:sz w:val="22"/>
                <w:szCs w:val="22"/>
                <w:lang w:val="en-US"/>
              </w:rPr>
              <w:t>in case of violation of this period, the party loses the right to refer to force majeure circumstances as a basis for exemption from liability for failure to ful</w:t>
            </w:r>
            <w:r>
              <w:rPr>
                <w:sz w:val="22"/>
                <w:szCs w:val="22"/>
                <w:lang w:val="en-US"/>
              </w:rPr>
              <w:t>fill its obligations under the C</w:t>
            </w:r>
            <w:r w:rsidRPr="00C855C0">
              <w:rPr>
                <w:sz w:val="22"/>
                <w:szCs w:val="22"/>
                <w:lang w:val="en-US"/>
              </w:rPr>
              <w:t>ontract</w:t>
            </w:r>
            <w:r>
              <w:rPr>
                <w:sz w:val="22"/>
                <w:szCs w:val="22"/>
                <w:lang w:val="en-US"/>
              </w:rPr>
              <w:t xml:space="preserve">. </w:t>
            </w:r>
            <w:r w:rsidRPr="00CF23F6">
              <w:rPr>
                <w:sz w:val="22"/>
                <w:szCs w:val="22"/>
                <w:lang w:val="en-US"/>
              </w:rPr>
              <w:t xml:space="preserve">Certificates issued by relevant Chambers of Commerce in the Seller’s or Purchaser’s country shall be sufficient proof of the operation and duration of such circumstances. </w:t>
            </w:r>
            <w:r w:rsidRPr="00C855C0">
              <w:rPr>
                <w:sz w:val="22"/>
                <w:szCs w:val="22"/>
                <w:lang w:val="en-US"/>
              </w:rPr>
              <w:t>If these circumstances last for more than 3 months, then each of the parties has the right to refuse to fulfill obligations under this Co</w:t>
            </w:r>
            <w:r w:rsidRPr="00C855C0">
              <w:rPr>
                <w:sz w:val="22"/>
                <w:szCs w:val="22"/>
                <w:lang w:val="en-US"/>
              </w:rPr>
              <w:t>n</w:t>
            </w:r>
            <w:r w:rsidRPr="00C855C0">
              <w:rPr>
                <w:sz w:val="22"/>
                <w:szCs w:val="22"/>
                <w:lang w:val="en-US"/>
              </w:rPr>
              <w:t>tract. In this case, none of the parties has the right to demand compensation for possible damage.</w:t>
            </w:r>
          </w:p>
          <w:p w:rsidR="008F7077" w:rsidRDefault="008F7077" w:rsidP="00CF23F6">
            <w:pPr>
              <w:tabs>
                <w:tab w:val="left" w:pos="0"/>
              </w:tabs>
              <w:autoSpaceDE w:val="0"/>
              <w:autoSpaceDN w:val="0"/>
              <w:adjustRightInd w:val="0"/>
              <w:jc w:val="center"/>
              <w:rPr>
                <w:b/>
                <w:bCs/>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10. ARBITRATION</w:t>
            </w:r>
          </w:p>
          <w:p w:rsidR="008F7077" w:rsidRDefault="000E2A1B" w:rsidP="00C855C0">
            <w:pPr>
              <w:autoSpaceDE w:val="0"/>
              <w:autoSpaceDN w:val="0"/>
              <w:adjustRightInd w:val="0"/>
              <w:ind w:firstLine="383"/>
              <w:jc w:val="both"/>
              <w:rPr>
                <w:sz w:val="22"/>
                <w:szCs w:val="22"/>
                <w:lang w:val="en-US"/>
              </w:rPr>
            </w:pPr>
            <w:r w:rsidRPr="00CF23F6">
              <w:rPr>
                <w:sz w:val="22"/>
                <w:szCs w:val="22"/>
                <w:lang w:val="en-US"/>
              </w:rPr>
              <w:t xml:space="preserve">10.1 </w:t>
            </w:r>
            <w:r w:rsidR="008F7077" w:rsidRPr="008F7077">
              <w:rPr>
                <w:sz w:val="22"/>
                <w:szCs w:val="22"/>
                <w:lang w:val="en-US"/>
              </w:rPr>
              <w:t>All disputes and disagreements that may arise under or in connection with this contract shall be resolved between the parties by one party sending a claim to the other party. The claim must be sent by the interested party in writing, by registered mail with acknowledgment of receipt. A response to the claim must be given to the sender no later than 14 calendar days from the date of receipt of the claim by the r</w:t>
            </w:r>
            <w:r w:rsidR="008F7077" w:rsidRPr="008F7077">
              <w:rPr>
                <w:sz w:val="22"/>
                <w:szCs w:val="22"/>
                <w:lang w:val="en-US"/>
              </w:rPr>
              <w:t>e</w:t>
            </w:r>
            <w:r w:rsidR="008F7077" w:rsidRPr="008F7077">
              <w:rPr>
                <w:sz w:val="22"/>
                <w:szCs w:val="22"/>
                <w:lang w:val="en-US"/>
              </w:rPr>
              <w:t>cipient. In the absence of a response within the spec</w:t>
            </w:r>
            <w:r w:rsidR="008F7077" w:rsidRPr="008F7077">
              <w:rPr>
                <w:sz w:val="22"/>
                <w:szCs w:val="22"/>
                <w:lang w:val="en-US"/>
              </w:rPr>
              <w:t>i</w:t>
            </w:r>
            <w:r w:rsidR="008F7077" w:rsidRPr="008F7077">
              <w:rPr>
                <w:sz w:val="22"/>
                <w:szCs w:val="22"/>
                <w:lang w:val="en-US"/>
              </w:rPr>
              <w:t>fied period, the claim is considered to be acknow</w:t>
            </w:r>
            <w:r w:rsidR="008F7077" w:rsidRPr="008F7077">
              <w:rPr>
                <w:sz w:val="22"/>
                <w:szCs w:val="22"/>
                <w:lang w:val="en-US"/>
              </w:rPr>
              <w:t>l</w:t>
            </w:r>
            <w:r w:rsidR="008F7077" w:rsidRPr="008F7077">
              <w:rPr>
                <w:sz w:val="22"/>
                <w:szCs w:val="22"/>
                <w:lang w:val="en-US"/>
              </w:rPr>
              <w:t>edged by the recipient.</w:t>
            </w:r>
          </w:p>
          <w:p w:rsidR="000E2A1B" w:rsidRDefault="000E2A1B" w:rsidP="00C855C0">
            <w:pPr>
              <w:autoSpaceDE w:val="0"/>
              <w:autoSpaceDN w:val="0"/>
              <w:adjustRightInd w:val="0"/>
              <w:ind w:firstLine="383"/>
              <w:jc w:val="both"/>
              <w:rPr>
                <w:sz w:val="22"/>
                <w:szCs w:val="22"/>
                <w:lang w:val="en-US"/>
              </w:rPr>
            </w:pPr>
          </w:p>
          <w:p w:rsidR="000E2A1B" w:rsidRPr="00EA0D1E" w:rsidRDefault="000E2A1B" w:rsidP="00C855C0">
            <w:pPr>
              <w:autoSpaceDE w:val="0"/>
              <w:autoSpaceDN w:val="0"/>
              <w:adjustRightInd w:val="0"/>
              <w:ind w:firstLine="383"/>
              <w:jc w:val="both"/>
              <w:rPr>
                <w:sz w:val="22"/>
                <w:szCs w:val="22"/>
                <w:lang w:val="en-US"/>
              </w:rPr>
            </w:pPr>
            <w:r w:rsidRPr="001A1F82">
              <w:rPr>
                <w:sz w:val="22"/>
                <w:szCs w:val="22"/>
                <w:lang w:val="en-US"/>
              </w:rPr>
              <w:t>10.2. In the case of not reaching an agreement b</w:t>
            </w:r>
            <w:r w:rsidRPr="001A1F82">
              <w:rPr>
                <w:sz w:val="22"/>
                <w:szCs w:val="22"/>
                <w:lang w:val="en-US"/>
              </w:rPr>
              <w:t>e</w:t>
            </w:r>
            <w:r w:rsidRPr="001A1F82">
              <w:rPr>
                <w:sz w:val="22"/>
                <w:szCs w:val="22"/>
                <w:lang w:val="en-US"/>
              </w:rPr>
              <w:t xml:space="preserve">tween the parties </w:t>
            </w:r>
            <w:r>
              <w:rPr>
                <w:sz w:val="22"/>
                <w:szCs w:val="22"/>
                <w:lang w:val="en-US"/>
              </w:rPr>
              <w:t>using</w:t>
            </w:r>
            <w:r w:rsidRPr="001A1F82">
              <w:rPr>
                <w:sz w:val="22"/>
                <w:szCs w:val="22"/>
                <w:lang w:val="en-US"/>
              </w:rPr>
              <w:t xml:space="preserve"> the complaint procedure </w:t>
            </w:r>
            <w:r>
              <w:rPr>
                <w:sz w:val="22"/>
                <w:szCs w:val="22"/>
                <w:lang w:val="en-US"/>
              </w:rPr>
              <w:t>a</w:t>
            </w:r>
            <w:r>
              <w:rPr>
                <w:sz w:val="22"/>
                <w:szCs w:val="22"/>
                <w:lang w:val="en-US"/>
              </w:rPr>
              <w:t>c</w:t>
            </w:r>
            <w:r>
              <w:rPr>
                <w:sz w:val="22"/>
                <w:szCs w:val="22"/>
                <w:lang w:val="en-US"/>
              </w:rPr>
              <w:t xml:space="preserve">cording </w:t>
            </w:r>
            <w:r w:rsidR="00CF0AFF" w:rsidRPr="00CF0AFF">
              <w:rPr>
                <w:sz w:val="22"/>
                <w:szCs w:val="22"/>
                <w:lang w:val="en-US"/>
              </w:rPr>
              <w:t>clause</w:t>
            </w:r>
            <w:r w:rsidRPr="001A1F82">
              <w:rPr>
                <w:sz w:val="22"/>
                <w:szCs w:val="22"/>
                <w:lang w:val="en-US"/>
              </w:rPr>
              <w:t xml:space="preserve"> 10.1 of </w:t>
            </w:r>
            <w:r>
              <w:rPr>
                <w:sz w:val="22"/>
                <w:szCs w:val="22"/>
                <w:lang w:val="en-US"/>
              </w:rPr>
              <w:t>the present</w:t>
            </w:r>
            <w:r w:rsidRPr="001A1F82">
              <w:rPr>
                <w:sz w:val="22"/>
                <w:szCs w:val="22"/>
                <w:lang w:val="en-US"/>
              </w:rPr>
              <w:t xml:space="preserve"> contract</w:t>
            </w:r>
            <w:r>
              <w:rPr>
                <w:sz w:val="22"/>
                <w:szCs w:val="22"/>
                <w:lang w:val="en-US"/>
              </w:rPr>
              <w:t>,</w:t>
            </w:r>
            <w:r w:rsidRPr="001A1F82">
              <w:rPr>
                <w:sz w:val="22"/>
                <w:szCs w:val="22"/>
                <w:lang w:val="en-US"/>
              </w:rPr>
              <w:t xml:space="preserve"> </w:t>
            </w:r>
            <w:r w:rsidR="00820798" w:rsidRPr="00820798">
              <w:rPr>
                <w:sz w:val="22"/>
                <w:szCs w:val="22"/>
                <w:lang w:val="en-US"/>
              </w:rPr>
              <w:t>all di</w:t>
            </w:r>
            <w:r w:rsidR="00820798" w:rsidRPr="00820798">
              <w:rPr>
                <w:sz w:val="22"/>
                <w:szCs w:val="22"/>
                <w:lang w:val="en-US"/>
              </w:rPr>
              <w:t>s</w:t>
            </w:r>
            <w:r w:rsidR="00820798" w:rsidRPr="00820798">
              <w:rPr>
                <w:sz w:val="22"/>
                <w:szCs w:val="22"/>
                <w:lang w:val="en-US"/>
              </w:rPr>
              <w:t xml:space="preserve">putes, disagreements or claims that may arise from or in connection with this </w:t>
            </w:r>
            <w:r w:rsidR="00820798">
              <w:rPr>
                <w:sz w:val="22"/>
                <w:szCs w:val="22"/>
                <w:lang w:val="en-US"/>
              </w:rPr>
              <w:t>contract</w:t>
            </w:r>
            <w:r w:rsidR="00820798" w:rsidRPr="00820798">
              <w:rPr>
                <w:sz w:val="22"/>
                <w:szCs w:val="22"/>
                <w:lang w:val="en-US"/>
              </w:rPr>
              <w:t>, including those rela</w:t>
            </w:r>
            <w:r w:rsidR="00820798" w:rsidRPr="00820798">
              <w:rPr>
                <w:sz w:val="22"/>
                <w:szCs w:val="22"/>
                <w:lang w:val="en-US"/>
              </w:rPr>
              <w:t>t</w:t>
            </w:r>
            <w:r w:rsidR="00820798" w:rsidRPr="00820798">
              <w:rPr>
                <w:sz w:val="22"/>
                <w:szCs w:val="22"/>
                <w:lang w:val="en-US"/>
              </w:rPr>
              <w:t>ed to its modification, termination, execution, invali</w:t>
            </w:r>
            <w:r w:rsidR="00820798" w:rsidRPr="00820798">
              <w:rPr>
                <w:sz w:val="22"/>
                <w:szCs w:val="22"/>
                <w:lang w:val="en-US"/>
              </w:rPr>
              <w:t>d</w:t>
            </w:r>
            <w:r w:rsidR="00820798" w:rsidRPr="00820798">
              <w:rPr>
                <w:sz w:val="22"/>
                <w:szCs w:val="22"/>
                <w:lang w:val="en-US"/>
              </w:rPr>
              <w:t>ity or interpretation,</w:t>
            </w:r>
            <w:r w:rsidR="00820798">
              <w:rPr>
                <w:sz w:val="22"/>
                <w:szCs w:val="22"/>
                <w:lang w:val="en-US"/>
              </w:rPr>
              <w:t xml:space="preserve"> </w:t>
            </w:r>
            <w:r w:rsidRPr="00CF23F6">
              <w:rPr>
                <w:sz w:val="22"/>
                <w:szCs w:val="22"/>
                <w:lang w:val="en-US"/>
              </w:rPr>
              <w:t>shall be resolved by the Intern</w:t>
            </w:r>
            <w:r w:rsidRPr="00CF23F6">
              <w:rPr>
                <w:sz w:val="22"/>
                <w:szCs w:val="22"/>
                <w:lang w:val="en-US"/>
              </w:rPr>
              <w:t>a</w:t>
            </w:r>
            <w:r w:rsidRPr="00CF23F6">
              <w:rPr>
                <w:sz w:val="22"/>
                <w:szCs w:val="22"/>
                <w:lang w:val="en-US"/>
              </w:rPr>
              <w:t>tional Arbitration Court under the Belarusian Cha</w:t>
            </w:r>
            <w:r w:rsidRPr="00CF23F6">
              <w:rPr>
                <w:sz w:val="22"/>
                <w:szCs w:val="22"/>
                <w:lang w:val="en-US"/>
              </w:rPr>
              <w:t>m</w:t>
            </w:r>
            <w:r w:rsidRPr="00CF23F6">
              <w:rPr>
                <w:sz w:val="22"/>
                <w:szCs w:val="22"/>
                <w:lang w:val="en-US"/>
              </w:rPr>
              <w:t>ber of Commerce and Industry in Minsk in accor</w:t>
            </w:r>
            <w:r w:rsidRPr="00CF23F6">
              <w:rPr>
                <w:sz w:val="22"/>
                <w:szCs w:val="22"/>
                <w:lang w:val="en-US"/>
              </w:rPr>
              <w:t>d</w:t>
            </w:r>
            <w:r w:rsidRPr="00CF23F6">
              <w:rPr>
                <w:sz w:val="22"/>
                <w:szCs w:val="22"/>
                <w:lang w:val="en-US"/>
              </w:rPr>
              <w:t>ance with the rules of this Court and legislation appl</w:t>
            </w:r>
            <w:r w:rsidRPr="00CF23F6">
              <w:rPr>
                <w:sz w:val="22"/>
                <w:szCs w:val="22"/>
                <w:lang w:val="en-US"/>
              </w:rPr>
              <w:t>i</w:t>
            </w:r>
            <w:r w:rsidRPr="00CF23F6">
              <w:rPr>
                <w:sz w:val="22"/>
                <w:szCs w:val="22"/>
                <w:lang w:val="en-US"/>
              </w:rPr>
              <w:lastRenderedPageBreak/>
              <w:t>cable in the Republic of Belarus. The decision of the International Arbitration Court under the Belarusian Chamber of Commerce and Industry shall be final and binding for both parties.</w:t>
            </w:r>
            <w:r>
              <w:rPr>
                <w:sz w:val="22"/>
                <w:szCs w:val="22"/>
                <w:lang w:val="en-US"/>
              </w:rPr>
              <w:t xml:space="preserve"> The language of arbitr</w:t>
            </w:r>
            <w:r>
              <w:rPr>
                <w:sz w:val="22"/>
                <w:szCs w:val="22"/>
                <w:lang w:val="en-US"/>
              </w:rPr>
              <w:t>a</w:t>
            </w:r>
            <w:r>
              <w:rPr>
                <w:sz w:val="22"/>
                <w:szCs w:val="22"/>
                <w:lang w:val="en-US"/>
              </w:rPr>
              <w:t>tion is Russian.</w:t>
            </w:r>
          </w:p>
          <w:p w:rsidR="000E2A1B" w:rsidRDefault="000E2A1B" w:rsidP="00135CDC">
            <w:pPr>
              <w:autoSpaceDE w:val="0"/>
              <w:autoSpaceDN w:val="0"/>
              <w:adjustRightInd w:val="0"/>
              <w:jc w:val="both"/>
              <w:rPr>
                <w:sz w:val="22"/>
                <w:szCs w:val="22"/>
                <w:lang w:val="en-US"/>
              </w:rPr>
            </w:pPr>
          </w:p>
          <w:p w:rsidR="000E2A1B" w:rsidRPr="00EA0D1E" w:rsidRDefault="000E2A1B" w:rsidP="00135CDC">
            <w:pPr>
              <w:autoSpaceDE w:val="0"/>
              <w:autoSpaceDN w:val="0"/>
              <w:adjustRightInd w:val="0"/>
              <w:jc w:val="both"/>
              <w:rPr>
                <w:sz w:val="22"/>
                <w:szCs w:val="22"/>
                <w:lang w:val="en-US"/>
              </w:rPr>
            </w:pPr>
          </w:p>
          <w:p w:rsidR="000E2A1B" w:rsidRDefault="000E2A1B" w:rsidP="00135CDC">
            <w:pPr>
              <w:autoSpaceDE w:val="0"/>
              <w:autoSpaceDN w:val="0"/>
              <w:adjustRightInd w:val="0"/>
              <w:jc w:val="both"/>
              <w:rPr>
                <w:sz w:val="22"/>
                <w:szCs w:val="22"/>
                <w:lang w:val="en-US"/>
              </w:rPr>
            </w:pPr>
          </w:p>
          <w:p w:rsidR="00820798" w:rsidRPr="00EA0D1E" w:rsidRDefault="00820798" w:rsidP="00135CDC">
            <w:pPr>
              <w:autoSpaceDE w:val="0"/>
              <w:autoSpaceDN w:val="0"/>
              <w:adjustRightInd w:val="0"/>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11. MISCELLANEOUS</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11.1. All changes and amendments hereto shall be valid only if made in writing and signed by both Parties.</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 xml:space="preserve">11.2. Neither Party shall have the right to transfer or set off its rights </w:t>
            </w:r>
            <w:proofErr w:type="gramStart"/>
            <w:r w:rsidRPr="00CF23F6">
              <w:rPr>
                <w:sz w:val="22"/>
                <w:szCs w:val="22"/>
                <w:lang w:val="en-US"/>
              </w:rPr>
              <w:t>and</w:t>
            </w:r>
            <w:proofErr w:type="gramEnd"/>
            <w:r w:rsidRPr="00CF23F6">
              <w:rPr>
                <w:sz w:val="22"/>
                <w:szCs w:val="22"/>
                <w:lang w:val="en-US"/>
              </w:rPr>
              <w:t xml:space="preserve"> obligations hereunder to a third party without a prior written consent of the other Party.</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11.3. After signing the Contract, all previous n</w:t>
            </w:r>
            <w:r w:rsidRPr="00CF23F6">
              <w:rPr>
                <w:sz w:val="22"/>
                <w:szCs w:val="22"/>
                <w:lang w:val="en-US"/>
              </w:rPr>
              <w:t>e</w:t>
            </w:r>
            <w:r w:rsidRPr="00CF23F6">
              <w:rPr>
                <w:sz w:val="22"/>
                <w:szCs w:val="22"/>
                <w:lang w:val="en-US"/>
              </w:rPr>
              <w:t>gotiations and correspondence shall be considered null and void.</w:t>
            </w:r>
          </w:p>
          <w:p w:rsidR="000E2A1B" w:rsidRPr="00CF23F6" w:rsidRDefault="000E2A1B" w:rsidP="00C855C0">
            <w:pPr>
              <w:autoSpaceDE w:val="0"/>
              <w:autoSpaceDN w:val="0"/>
              <w:adjustRightInd w:val="0"/>
              <w:ind w:firstLine="383"/>
              <w:jc w:val="both"/>
              <w:rPr>
                <w:sz w:val="22"/>
                <w:szCs w:val="22"/>
                <w:lang w:val="en-US"/>
              </w:rPr>
            </w:pPr>
            <w:r w:rsidRPr="00CF23F6">
              <w:rPr>
                <w:sz w:val="22"/>
                <w:szCs w:val="22"/>
                <w:lang w:val="en-US"/>
              </w:rPr>
              <w:t>11.4. Should legal addresses, banking details or other registration data relevant for due execution of this Contract change, the Parties are to notify each other in writing within 3 days after the date of such change.</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7E579B">
            <w:pPr>
              <w:autoSpaceDE w:val="0"/>
              <w:autoSpaceDN w:val="0"/>
              <w:adjustRightInd w:val="0"/>
              <w:ind w:firstLine="383"/>
              <w:jc w:val="both"/>
              <w:rPr>
                <w:sz w:val="22"/>
                <w:szCs w:val="22"/>
                <w:lang w:val="en-US"/>
              </w:rPr>
            </w:pPr>
            <w:r w:rsidRPr="00CF23F6">
              <w:rPr>
                <w:sz w:val="22"/>
                <w:szCs w:val="22"/>
                <w:lang w:val="en-US"/>
              </w:rPr>
              <w:t xml:space="preserve">11.5. </w:t>
            </w:r>
            <w:r w:rsidRPr="005B0FEE">
              <w:rPr>
                <w:sz w:val="22"/>
                <w:szCs w:val="22"/>
                <w:lang w:val="en-US"/>
              </w:rPr>
              <w:t xml:space="preserve">By signing this </w:t>
            </w:r>
            <w:r>
              <w:rPr>
                <w:sz w:val="22"/>
                <w:szCs w:val="22"/>
                <w:lang w:val="en-US"/>
              </w:rPr>
              <w:t>C</w:t>
            </w:r>
            <w:r w:rsidRPr="005B0FEE">
              <w:rPr>
                <w:sz w:val="22"/>
                <w:szCs w:val="22"/>
                <w:lang w:val="en-US"/>
              </w:rPr>
              <w:t xml:space="preserve">ontract, the </w:t>
            </w:r>
            <w:r>
              <w:rPr>
                <w:sz w:val="22"/>
                <w:szCs w:val="22"/>
                <w:lang w:val="en-US"/>
              </w:rPr>
              <w:t>P</w:t>
            </w:r>
            <w:r w:rsidRPr="005B0FEE">
              <w:rPr>
                <w:sz w:val="22"/>
                <w:szCs w:val="22"/>
                <w:lang w:val="en-US"/>
              </w:rPr>
              <w:t xml:space="preserve">arties agreed that the </w:t>
            </w:r>
            <w:r w:rsidRPr="00CF23F6">
              <w:rPr>
                <w:sz w:val="22"/>
                <w:szCs w:val="22"/>
                <w:lang w:val="en-US"/>
              </w:rPr>
              <w:t>Purchaser</w:t>
            </w:r>
            <w:r w:rsidRPr="005B0FEE">
              <w:rPr>
                <w:sz w:val="22"/>
                <w:szCs w:val="22"/>
                <w:lang w:val="en-US"/>
              </w:rPr>
              <w:t xml:space="preserve"> has the right to unilaterally </w:t>
            </w:r>
            <w:r>
              <w:rPr>
                <w:sz w:val="22"/>
                <w:szCs w:val="22"/>
                <w:lang w:val="en-US"/>
              </w:rPr>
              <w:t>refuse to perform</w:t>
            </w:r>
            <w:r w:rsidRPr="005B0FEE">
              <w:rPr>
                <w:sz w:val="22"/>
                <w:szCs w:val="22"/>
                <w:lang w:val="en-US"/>
              </w:rPr>
              <w:t xml:space="preserve"> the </w:t>
            </w:r>
            <w:r>
              <w:rPr>
                <w:sz w:val="22"/>
                <w:szCs w:val="22"/>
                <w:lang w:val="en-US"/>
              </w:rPr>
              <w:t>C</w:t>
            </w:r>
            <w:r w:rsidRPr="005B0FEE">
              <w:rPr>
                <w:sz w:val="22"/>
                <w:szCs w:val="22"/>
                <w:lang w:val="en-US"/>
              </w:rPr>
              <w:t>ontract</w:t>
            </w:r>
            <w:r>
              <w:rPr>
                <w:sz w:val="22"/>
                <w:szCs w:val="22"/>
                <w:lang w:val="en-US"/>
              </w:rPr>
              <w:t xml:space="preserve"> </w:t>
            </w:r>
            <w:r w:rsidRPr="00CF23F6">
              <w:rPr>
                <w:sz w:val="22"/>
                <w:szCs w:val="22"/>
                <w:lang w:val="en-US"/>
              </w:rPr>
              <w:t>by sending a written notice</w:t>
            </w:r>
            <w:r>
              <w:rPr>
                <w:sz w:val="22"/>
                <w:szCs w:val="22"/>
                <w:lang w:val="en-US"/>
              </w:rPr>
              <w:t xml:space="preserve"> </w:t>
            </w:r>
            <w:r w:rsidRPr="00310E84">
              <w:rPr>
                <w:sz w:val="22"/>
                <w:szCs w:val="22"/>
                <w:lang w:val="en-US"/>
              </w:rPr>
              <w:t>about the termination of the contract</w:t>
            </w:r>
            <w:r w:rsidRPr="00CF23F6">
              <w:rPr>
                <w:sz w:val="22"/>
                <w:szCs w:val="22"/>
                <w:lang w:val="en-US"/>
              </w:rPr>
              <w:t xml:space="preserve"> to the Seller.</w:t>
            </w:r>
            <w:r>
              <w:rPr>
                <w:sz w:val="22"/>
                <w:szCs w:val="22"/>
                <w:lang w:val="en-US"/>
              </w:rPr>
              <w:t xml:space="preserve"> </w:t>
            </w:r>
            <w:r w:rsidRPr="00CF23F6">
              <w:rPr>
                <w:sz w:val="22"/>
                <w:szCs w:val="22"/>
                <w:lang w:val="en-US"/>
              </w:rPr>
              <w:t xml:space="preserve">The Contract shall be considered terminated as of the date of receipt by the Seller of the written notice from the Purchaser. </w:t>
            </w:r>
            <w:r w:rsidRPr="00E07CE5">
              <w:rPr>
                <w:sz w:val="22"/>
                <w:szCs w:val="22"/>
                <w:lang w:val="en-US"/>
              </w:rPr>
              <w:t>Before making a decision on unilateral refusal to perform the contract</w:t>
            </w:r>
            <w:r w:rsidRPr="00CF23F6">
              <w:rPr>
                <w:sz w:val="22"/>
                <w:szCs w:val="22"/>
                <w:lang w:val="en-US"/>
              </w:rPr>
              <w:t xml:space="preserve"> and sending a relevant notice to the Seller, the Purchaser shall be obliged to perform its obligations with regard to making pa</w:t>
            </w:r>
            <w:r w:rsidRPr="00CF23F6">
              <w:rPr>
                <w:sz w:val="22"/>
                <w:szCs w:val="22"/>
                <w:lang w:val="en-US"/>
              </w:rPr>
              <w:t>y</w:t>
            </w:r>
            <w:r w:rsidRPr="00CF23F6">
              <w:rPr>
                <w:sz w:val="22"/>
                <w:szCs w:val="22"/>
                <w:lang w:val="en-US"/>
              </w:rPr>
              <w:t>ments for the goods already delivered. When the Pu</w:t>
            </w:r>
            <w:r w:rsidRPr="00CF23F6">
              <w:rPr>
                <w:sz w:val="22"/>
                <w:szCs w:val="22"/>
                <w:lang w:val="en-US"/>
              </w:rPr>
              <w:t>r</w:t>
            </w:r>
            <w:r w:rsidRPr="00CF23F6">
              <w:rPr>
                <w:sz w:val="22"/>
                <w:szCs w:val="22"/>
                <w:lang w:val="en-US"/>
              </w:rPr>
              <w:t>chaser terminates this Contract following the proc</w:t>
            </w:r>
            <w:r w:rsidRPr="00CF23F6">
              <w:rPr>
                <w:sz w:val="22"/>
                <w:szCs w:val="22"/>
                <w:lang w:val="en-US"/>
              </w:rPr>
              <w:t>e</w:t>
            </w:r>
            <w:r w:rsidRPr="00CF23F6">
              <w:rPr>
                <w:sz w:val="22"/>
                <w:szCs w:val="22"/>
                <w:lang w:val="en-US"/>
              </w:rPr>
              <w:t>dure as provided for by this clause, the Purchaser shall not reimburse the Seller for possible damages related to the termination of the Contract.</w:t>
            </w: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p>
          <w:p w:rsidR="000E2A1B" w:rsidRDefault="000E2A1B" w:rsidP="00C855C0">
            <w:pPr>
              <w:autoSpaceDE w:val="0"/>
              <w:autoSpaceDN w:val="0"/>
              <w:adjustRightInd w:val="0"/>
              <w:ind w:firstLine="383"/>
              <w:jc w:val="both"/>
              <w:rPr>
                <w:sz w:val="22"/>
                <w:szCs w:val="22"/>
                <w:lang w:val="en-US"/>
              </w:rPr>
            </w:pPr>
            <w:r w:rsidRPr="00CF23F6">
              <w:rPr>
                <w:sz w:val="22"/>
                <w:szCs w:val="22"/>
                <w:lang w:val="en-US"/>
              </w:rPr>
              <w:t>11.</w:t>
            </w:r>
            <w:r w:rsidRPr="00725225">
              <w:rPr>
                <w:sz w:val="22"/>
                <w:szCs w:val="22"/>
                <w:lang w:val="en-US"/>
              </w:rPr>
              <w:t>6</w:t>
            </w:r>
            <w:r w:rsidRPr="00CF23F6">
              <w:rPr>
                <w:sz w:val="22"/>
                <w:szCs w:val="22"/>
                <w:lang w:val="en-US"/>
              </w:rPr>
              <w:t>. All other issues not covered by this Co</w:t>
            </w:r>
            <w:r w:rsidRPr="00CF23F6">
              <w:rPr>
                <w:sz w:val="22"/>
                <w:szCs w:val="22"/>
                <w:lang w:val="en-US"/>
              </w:rPr>
              <w:t>n</w:t>
            </w:r>
            <w:r w:rsidRPr="00CF23F6">
              <w:rPr>
                <w:sz w:val="22"/>
                <w:szCs w:val="22"/>
                <w:lang w:val="en-US"/>
              </w:rPr>
              <w:t xml:space="preserve">tract shall be governed by the applicable legislation of the Republic of Belarus. </w:t>
            </w:r>
          </w:p>
          <w:p w:rsidR="000E2A1B" w:rsidRPr="00EA0D1E" w:rsidRDefault="000E2A1B" w:rsidP="00C855C0">
            <w:pPr>
              <w:autoSpaceDE w:val="0"/>
              <w:autoSpaceDN w:val="0"/>
              <w:adjustRightInd w:val="0"/>
              <w:ind w:firstLine="383"/>
              <w:jc w:val="both"/>
              <w:rPr>
                <w:sz w:val="22"/>
                <w:szCs w:val="22"/>
                <w:lang w:val="en-US"/>
              </w:rPr>
            </w:pPr>
          </w:p>
          <w:p w:rsidR="000E2A1B" w:rsidRPr="00CF23F6" w:rsidRDefault="000E2A1B" w:rsidP="00CF23F6">
            <w:pPr>
              <w:tabs>
                <w:tab w:val="left" w:pos="0"/>
              </w:tabs>
              <w:autoSpaceDE w:val="0"/>
              <w:autoSpaceDN w:val="0"/>
              <w:adjustRightInd w:val="0"/>
              <w:jc w:val="center"/>
              <w:rPr>
                <w:sz w:val="22"/>
                <w:szCs w:val="22"/>
                <w:lang w:val="en-US"/>
              </w:rPr>
            </w:pPr>
            <w:r w:rsidRPr="00CF23F6">
              <w:rPr>
                <w:b/>
                <w:bCs/>
                <w:sz w:val="22"/>
                <w:szCs w:val="22"/>
                <w:lang w:val="en-US"/>
              </w:rPr>
              <w:t>12. TERM OF THE CONTRACT</w:t>
            </w:r>
          </w:p>
          <w:p w:rsidR="000E2A1B" w:rsidRPr="00CF23F6" w:rsidRDefault="000E2A1B" w:rsidP="00C855C0">
            <w:pPr>
              <w:autoSpaceDE w:val="0"/>
              <w:autoSpaceDN w:val="0"/>
              <w:adjustRightInd w:val="0"/>
              <w:ind w:firstLine="383"/>
              <w:jc w:val="both"/>
              <w:rPr>
                <w:sz w:val="22"/>
                <w:szCs w:val="22"/>
                <w:lang w:val="en-US"/>
              </w:rPr>
            </w:pPr>
            <w:r w:rsidRPr="005A1898">
              <w:rPr>
                <w:sz w:val="22"/>
                <w:szCs w:val="22"/>
                <w:lang w:val="en-US"/>
              </w:rPr>
              <w:t xml:space="preserve">12.1. The Contract shall come into force </w:t>
            </w:r>
            <w:r w:rsidRPr="007E579B">
              <w:rPr>
                <w:sz w:val="22"/>
                <w:szCs w:val="22"/>
                <w:lang w:val="en-US"/>
              </w:rPr>
              <w:t xml:space="preserve">from the date of its signing and shall be valid till </w:t>
            </w:r>
            <w:r w:rsidRPr="00373B39">
              <w:rPr>
                <w:sz w:val="22"/>
                <w:szCs w:val="22"/>
                <w:lang w:val="en-US"/>
              </w:rPr>
              <w:t>_________</w:t>
            </w:r>
            <w:r w:rsidRPr="005A1898">
              <w:rPr>
                <w:sz w:val="22"/>
                <w:szCs w:val="22"/>
                <w:lang w:val="en-US"/>
              </w:rPr>
              <w:t>.</w:t>
            </w:r>
          </w:p>
          <w:p w:rsidR="000E2A1B" w:rsidRPr="00EA0D1E" w:rsidRDefault="000E2A1B" w:rsidP="00C855C0">
            <w:pPr>
              <w:autoSpaceDE w:val="0"/>
              <w:autoSpaceDN w:val="0"/>
              <w:adjustRightInd w:val="0"/>
              <w:ind w:firstLine="383"/>
              <w:jc w:val="both"/>
              <w:rPr>
                <w:sz w:val="22"/>
                <w:szCs w:val="22"/>
                <w:lang w:val="en-US"/>
              </w:rPr>
            </w:pPr>
            <w:r w:rsidRPr="00CF23F6">
              <w:rPr>
                <w:sz w:val="22"/>
                <w:szCs w:val="22"/>
                <w:lang w:val="en-US"/>
              </w:rPr>
              <w:t xml:space="preserve">12.2. The Contract shall be signed in duplicate in </w:t>
            </w:r>
            <w:r>
              <w:rPr>
                <w:sz w:val="22"/>
                <w:szCs w:val="22"/>
                <w:lang w:val="en-US"/>
              </w:rPr>
              <w:t xml:space="preserve">the </w:t>
            </w:r>
            <w:r w:rsidRPr="00CF23F6">
              <w:rPr>
                <w:sz w:val="22"/>
                <w:szCs w:val="22"/>
                <w:lang w:val="en-US"/>
              </w:rPr>
              <w:t>Russian</w:t>
            </w:r>
            <w:r w:rsidRPr="008A178F">
              <w:rPr>
                <w:sz w:val="22"/>
                <w:szCs w:val="22"/>
                <w:lang w:val="en-US"/>
              </w:rPr>
              <w:t xml:space="preserve"> </w:t>
            </w:r>
            <w:r>
              <w:rPr>
                <w:sz w:val="22"/>
                <w:szCs w:val="22"/>
                <w:lang w:val="en-US"/>
              </w:rPr>
              <w:t>and English languages</w:t>
            </w:r>
            <w:r w:rsidRPr="00CF23F6">
              <w:rPr>
                <w:sz w:val="22"/>
                <w:szCs w:val="22"/>
                <w:lang w:val="en-US"/>
              </w:rPr>
              <w:t>.</w:t>
            </w:r>
          </w:p>
          <w:p w:rsidR="000E2A1B" w:rsidRPr="008A178F" w:rsidRDefault="000E2A1B" w:rsidP="00C855C0">
            <w:pPr>
              <w:autoSpaceDE w:val="0"/>
              <w:autoSpaceDN w:val="0"/>
              <w:adjustRightInd w:val="0"/>
              <w:ind w:firstLine="383"/>
              <w:jc w:val="both"/>
              <w:rPr>
                <w:sz w:val="22"/>
                <w:szCs w:val="22"/>
                <w:lang w:val="en-US"/>
              </w:rPr>
            </w:pPr>
            <w:r w:rsidRPr="008A178F">
              <w:rPr>
                <w:sz w:val="22"/>
                <w:szCs w:val="22"/>
                <w:lang w:val="en-US"/>
              </w:rPr>
              <w:t xml:space="preserve">12.3. </w:t>
            </w:r>
            <w:r>
              <w:rPr>
                <w:sz w:val="22"/>
                <w:szCs w:val="22"/>
                <w:lang w:val="en-US"/>
              </w:rPr>
              <w:t>In case of disputes and disagreements in i</w:t>
            </w:r>
            <w:r>
              <w:rPr>
                <w:sz w:val="22"/>
                <w:szCs w:val="22"/>
                <w:lang w:val="en-US"/>
              </w:rPr>
              <w:t>n</w:t>
            </w:r>
            <w:r>
              <w:rPr>
                <w:sz w:val="22"/>
                <w:szCs w:val="22"/>
                <w:lang w:val="en-US"/>
              </w:rPr>
              <w:t>terpretation of the contract the Russian version is used.</w:t>
            </w:r>
          </w:p>
          <w:p w:rsidR="000E2A1B" w:rsidRPr="00B90680" w:rsidRDefault="000E2A1B" w:rsidP="00C855C0">
            <w:pPr>
              <w:autoSpaceDE w:val="0"/>
              <w:autoSpaceDN w:val="0"/>
              <w:adjustRightInd w:val="0"/>
              <w:ind w:firstLine="383"/>
              <w:jc w:val="both"/>
              <w:rPr>
                <w:sz w:val="22"/>
                <w:szCs w:val="22"/>
                <w:lang w:val="en-US"/>
              </w:rPr>
            </w:pPr>
            <w:r w:rsidRPr="00CF23F6">
              <w:rPr>
                <w:sz w:val="22"/>
                <w:szCs w:val="22"/>
                <w:lang w:val="en-US"/>
              </w:rPr>
              <w:t>12.</w:t>
            </w:r>
            <w:r w:rsidRPr="004A5521">
              <w:rPr>
                <w:sz w:val="22"/>
                <w:szCs w:val="22"/>
                <w:lang w:val="en-US"/>
              </w:rPr>
              <w:t>4</w:t>
            </w:r>
            <w:r w:rsidRPr="00CF23F6">
              <w:rPr>
                <w:sz w:val="22"/>
                <w:szCs w:val="22"/>
                <w:lang w:val="en-US"/>
              </w:rPr>
              <w:t xml:space="preserve">. </w:t>
            </w:r>
            <w:r w:rsidRPr="007E579B">
              <w:rPr>
                <w:sz w:val="22"/>
                <w:szCs w:val="22"/>
                <w:lang w:val="en-US"/>
              </w:rPr>
              <w:t>This Contract and documents to it, transmi</w:t>
            </w:r>
            <w:r w:rsidRPr="007E579B">
              <w:rPr>
                <w:sz w:val="22"/>
                <w:szCs w:val="22"/>
                <w:lang w:val="en-US"/>
              </w:rPr>
              <w:t>t</w:t>
            </w:r>
            <w:r w:rsidRPr="007E579B">
              <w:rPr>
                <w:sz w:val="22"/>
                <w:szCs w:val="22"/>
                <w:lang w:val="en-US"/>
              </w:rPr>
              <w:lastRenderedPageBreak/>
              <w:t>ted and received by the Parties by facsimile or by e-mail, are recognized by the Parties as valid (legally valid) if this method of signing allows to reliably e</w:t>
            </w:r>
            <w:r w:rsidRPr="007E579B">
              <w:rPr>
                <w:sz w:val="22"/>
                <w:szCs w:val="22"/>
                <w:lang w:val="en-US"/>
              </w:rPr>
              <w:t>s</w:t>
            </w:r>
            <w:r w:rsidRPr="007E579B">
              <w:rPr>
                <w:sz w:val="22"/>
                <w:szCs w:val="22"/>
                <w:lang w:val="en-US"/>
              </w:rPr>
              <w:t>tablish that the corresponding text document is signed by the Parties under the Contract, until the moment of exchange originals. Such an exchange shall be pe</w:t>
            </w:r>
            <w:r w:rsidRPr="007E579B">
              <w:rPr>
                <w:sz w:val="22"/>
                <w:szCs w:val="22"/>
                <w:lang w:val="en-US"/>
              </w:rPr>
              <w:t>r</w:t>
            </w:r>
            <w:r w:rsidRPr="007E579B">
              <w:rPr>
                <w:sz w:val="22"/>
                <w:szCs w:val="22"/>
                <w:lang w:val="en-US"/>
              </w:rPr>
              <w:t>formed by the Parties</w:t>
            </w:r>
            <w:r w:rsidRPr="00CF23F6">
              <w:rPr>
                <w:sz w:val="22"/>
                <w:szCs w:val="22"/>
                <w:lang w:val="en-US"/>
              </w:rPr>
              <w:t xml:space="preserve"> within the period of not more than 30 (thirty) calendar days from the date of the Contract conclusion.</w:t>
            </w:r>
          </w:p>
          <w:p w:rsidR="000E2A1B" w:rsidRPr="00CF23F6" w:rsidRDefault="000E2A1B" w:rsidP="000E2A1B">
            <w:pPr>
              <w:rPr>
                <w:b/>
                <w:bCs/>
                <w:sz w:val="22"/>
                <w:szCs w:val="22"/>
                <w:lang w:val="en-US"/>
              </w:rPr>
            </w:pPr>
          </w:p>
        </w:tc>
      </w:tr>
      <w:tr w:rsidR="000E2A1B" w:rsidRPr="00CF23F6" w:rsidTr="000E2A1B">
        <w:trPr>
          <w:trHeight w:val="5420"/>
        </w:trPr>
        <w:tc>
          <w:tcPr>
            <w:tcW w:w="5004" w:type="dxa"/>
          </w:tcPr>
          <w:p w:rsidR="000E2A1B" w:rsidRPr="00C27692" w:rsidRDefault="000E2A1B" w:rsidP="000E2A1B">
            <w:pPr>
              <w:ind w:left="360"/>
              <w:jc w:val="center"/>
              <w:rPr>
                <w:b/>
                <w:sz w:val="22"/>
                <w:szCs w:val="22"/>
              </w:rPr>
            </w:pPr>
            <w:r w:rsidRPr="00C27692">
              <w:rPr>
                <w:b/>
                <w:sz w:val="22"/>
                <w:szCs w:val="22"/>
              </w:rPr>
              <w:lastRenderedPageBreak/>
              <w:t>13. ЮРИДИЧЕСКИЕ АДРЕСА СТОРОН</w:t>
            </w:r>
          </w:p>
          <w:p w:rsidR="000E2A1B" w:rsidRPr="00C27692" w:rsidRDefault="000E2A1B" w:rsidP="000E2A1B">
            <w:pPr>
              <w:ind w:firstLine="426"/>
              <w:rPr>
                <w:b/>
                <w:i/>
                <w:sz w:val="22"/>
                <w:szCs w:val="22"/>
              </w:rPr>
            </w:pPr>
          </w:p>
          <w:p w:rsidR="000E2A1B" w:rsidRPr="00C27692" w:rsidRDefault="000E2A1B" w:rsidP="000E2A1B">
            <w:pPr>
              <w:ind w:firstLine="426"/>
              <w:rPr>
                <w:b/>
                <w:i/>
                <w:sz w:val="22"/>
                <w:szCs w:val="22"/>
              </w:rPr>
            </w:pPr>
            <w:r w:rsidRPr="00C27692">
              <w:rPr>
                <w:b/>
                <w:i/>
                <w:sz w:val="22"/>
                <w:szCs w:val="22"/>
              </w:rPr>
              <w:t>ПРОДАВЕЦ:</w:t>
            </w:r>
          </w:p>
          <w:p w:rsidR="000E2A1B" w:rsidRPr="00C27692" w:rsidRDefault="000E2A1B" w:rsidP="000E2A1B">
            <w:pPr>
              <w:ind w:firstLine="426"/>
              <w:rPr>
                <w:b/>
                <w:i/>
                <w:sz w:val="22"/>
                <w:szCs w:val="22"/>
              </w:rPr>
            </w:pPr>
          </w:p>
          <w:p w:rsidR="000E2A1B" w:rsidRPr="00C27692" w:rsidRDefault="000E2A1B" w:rsidP="000E2A1B">
            <w:pPr>
              <w:ind w:firstLine="426"/>
              <w:rPr>
                <w:b/>
                <w:i/>
                <w:sz w:val="22"/>
                <w:szCs w:val="22"/>
              </w:rPr>
            </w:pPr>
          </w:p>
          <w:p w:rsidR="000E2A1B" w:rsidRPr="00C27692" w:rsidRDefault="000E2A1B" w:rsidP="000E2A1B">
            <w:pPr>
              <w:ind w:firstLine="426"/>
              <w:rPr>
                <w:b/>
                <w:i/>
                <w:sz w:val="22"/>
                <w:szCs w:val="22"/>
              </w:rPr>
            </w:pPr>
            <w:r w:rsidRPr="00C27692">
              <w:rPr>
                <w:b/>
                <w:i/>
                <w:sz w:val="22"/>
                <w:szCs w:val="22"/>
              </w:rPr>
              <w:t>ПОКУПАТЕЛЬ:</w:t>
            </w:r>
          </w:p>
          <w:p w:rsidR="000E2A1B" w:rsidRPr="00C27692" w:rsidRDefault="000E2A1B" w:rsidP="000E2A1B">
            <w:pPr>
              <w:rPr>
                <w:sz w:val="22"/>
                <w:szCs w:val="22"/>
              </w:rPr>
            </w:pPr>
            <w:r w:rsidRPr="00C27692">
              <w:rPr>
                <w:sz w:val="22"/>
                <w:szCs w:val="22"/>
              </w:rPr>
              <w:t>Открытое акционерное общество «</w:t>
            </w:r>
            <w:proofErr w:type="spellStart"/>
            <w:r w:rsidRPr="00C27692">
              <w:rPr>
                <w:sz w:val="22"/>
                <w:szCs w:val="22"/>
              </w:rPr>
              <w:t>Борисовский</w:t>
            </w:r>
            <w:proofErr w:type="spellEnd"/>
            <w:r w:rsidRPr="00C27692">
              <w:rPr>
                <w:sz w:val="22"/>
                <w:szCs w:val="22"/>
              </w:rPr>
              <w:t xml:space="preserve"> завод медицинских препаратов» 222518, г. Бор</w:t>
            </w:r>
            <w:r w:rsidRPr="00C27692">
              <w:rPr>
                <w:sz w:val="22"/>
                <w:szCs w:val="22"/>
              </w:rPr>
              <w:t>и</w:t>
            </w:r>
            <w:r w:rsidRPr="00C27692">
              <w:rPr>
                <w:sz w:val="22"/>
                <w:szCs w:val="22"/>
              </w:rPr>
              <w:t xml:space="preserve">сов, </w:t>
            </w:r>
            <w:proofErr w:type="gramStart"/>
            <w:r w:rsidRPr="00C27692">
              <w:rPr>
                <w:sz w:val="22"/>
                <w:szCs w:val="22"/>
              </w:rPr>
              <w:t>Минской</w:t>
            </w:r>
            <w:proofErr w:type="gramEnd"/>
            <w:r w:rsidRPr="00C27692">
              <w:rPr>
                <w:sz w:val="22"/>
                <w:szCs w:val="22"/>
              </w:rPr>
              <w:t xml:space="preserve"> обл., ул. Чапаева, 64, Республика Беларусь.</w:t>
            </w:r>
          </w:p>
          <w:p w:rsidR="000E2A1B" w:rsidRPr="00C27692" w:rsidRDefault="000E2A1B" w:rsidP="000E2A1B">
            <w:pPr>
              <w:rPr>
                <w:sz w:val="22"/>
                <w:szCs w:val="22"/>
              </w:rPr>
            </w:pPr>
            <w:r w:rsidRPr="00C27692">
              <w:rPr>
                <w:sz w:val="22"/>
                <w:szCs w:val="22"/>
              </w:rPr>
              <w:t>Банковские реквизиты:</w:t>
            </w:r>
          </w:p>
          <w:p w:rsidR="000E2A1B" w:rsidRPr="00C27692" w:rsidRDefault="00AA7A66" w:rsidP="00AA7A66">
            <w:pPr>
              <w:ind w:firstLine="426"/>
              <w:rPr>
                <w:b/>
                <w:sz w:val="22"/>
                <w:szCs w:val="22"/>
              </w:rPr>
            </w:pPr>
            <w:r w:rsidRPr="00C27692">
              <w:rPr>
                <w:b/>
                <w:sz w:val="22"/>
                <w:szCs w:val="22"/>
              </w:rPr>
              <w:t>Указывать банковские реквизиты Пок</w:t>
            </w:r>
            <w:r w:rsidRPr="00C27692">
              <w:rPr>
                <w:b/>
                <w:sz w:val="22"/>
                <w:szCs w:val="22"/>
              </w:rPr>
              <w:t>у</w:t>
            </w:r>
            <w:r w:rsidRPr="00C27692">
              <w:rPr>
                <w:b/>
                <w:sz w:val="22"/>
                <w:szCs w:val="22"/>
              </w:rPr>
              <w:t>пателя в зависимости от вида валюты платежа.</w:t>
            </w:r>
          </w:p>
        </w:tc>
        <w:tc>
          <w:tcPr>
            <w:tcW w:w="5004" w:type="dxa"/>
          </w:tcPr>
          <w:p w:rsidR="000E2A1B" w:rsidRPr="00C27692" w:rsidRDefault="000E2A1B" w:rsidP="000E2A1B">
            <w:pPr>
              <w:ind w:firstLine="426"/>
              <w:jc w:val="center"/>
              <w:rPr>
                <w:b/>
                <w:sz w:val="22"/>
                <w:szCs w:val="22"/>
                <w:lang w:val="en-US"/>
              </w:rPr>
            </w:pPr>
            <w:r w:rsidRPr="00C27692">
              <w:rPr>
                <w:b/>
                <w:sz w:val="22"/>
                <w:szCs w:val="22"/>
                <w:lang w:val="en-US"/>
              </w:rPr>
              <w:t>13. LEGAL ADDRESSES OF THE PARTIES</w:t>
            </w:r>
          </w:p>
          <w:p w:rsidR="000E2A1B" w:rsidRPr="00C27692" w:rsidRDefault="000E2A1B" w:rsidP="000E2A1B">
            <w:pPr>
              <w:ind w:firstLine="426"/>
              <w:rPr>
                <w:b/>
                <w:i/>
                <w:sz w:val="22"/>
                <w:szCs w:val="22"/>
                <w:lang w:val="en-US"/>
              </w:rPr>
            </w:pPr>
          </w:p>
          <w:p w:rsidR="000E2A1B" w:rsidRPr="00C27692" w:rsidRDefault="000E2A1B" w:rsidP="000E2A1B">
            <w:pPr>
              <w:ind w:firstLine="426"/>
              <w:rPr>
                <w:b/>
                <w:i/>
                <w:sz w:val="22"/>
                <w:szCs w:val="22"/>
                <w:lang w:val="en-US"/>
              </w:rPr>
            </w:pPr>
            <w:r w:rsidRPr="00C27692">
              <w:rPr>
                <w:b/>
                <w:i/>
                <w:sz w:val="22"/>
                <w:szCs w:val="22"/>
                <w:lang w:val="en-US"/>
              </w:rPr>
              <w:t>THE SELLER:</w:t>
            </w:r>
          </w:p>
          <w:p w:rsidR="000E2A1B" w:rsidRPr="00C27692" w:rsidRDefault="000E2A1B" w:rsidP="000E2A1B">
            <w:pPr>
              <w:ind w:firstLine="426"/>
              <w:rPr>
                <w:b/>
                <w:i/>
                <w:sz w:val="22"/>
                <w:szCs w:val="22"/>
                <w:lang w:val="en-US"/>
              </w:rPr>
            </w:pPr>
          </w:p>
          <w:p w:rsidR="000E2A1B" w:rsidRPr="00C27692" w:rsidRDefault="000E2A1B" w:rsidP="000E2A1B">
            <w:pPr>
              <w:ind w:firstLine="426"/>
              <w:rPr>
                <w:b/>
                <w:i/>
                <w:sz w:val="22"/>
                <w:szCs w:val="22"/>
                <w:lang w:val="en-US"/>
              </w:rPr>
            </w:pPr>
          </w:p>
          <w:p w:rsidR="000E2A1B" w:rsidRPr="00C27692" w:rsidRDefault="000E2A1B" w:rsidP="000E2A1B">
            <w:pPr>
              <w:ind w:firstLine="426"/>
              <w:rPr>
                <w:b/>
                <w:i/>
                <w:sz w:val="22"/>
                <w:szCs w:val="22"/>
                <w:lang w:val="en-US"/>
              </w:rPr>
            </w:pPr>
            <w:r w:rsidRPr="00C27692">
              <w:rPr>
                <w:b/>
                <w:i/>
                <w:sz w:val="22"/>
                <w:szCs w:val="22"/>
                <w:lang w:val="en-US"/>
              </w:rPr>
              <w:t>THE PURCHASER:</w:t>
            </w:r>
          </w:p>
          <w:p w:rsidR="000E2A1B" w:rsidRPr="00C27692" w:rsidRDefault="000E2A1B" w:rsidP="000E2A1B">
            <w:pPr>
              <w:rPr>
                <w:sz w:val="22"/>
                <w:szCs w:val="22"/>
                <w:lang w:val="en-US"/>
              </w:rPr>
            </w:pPr>
            <w:r w:rsidRPr="00C27692">
              <w:rPr>
                <w:sz w:val="22"/>
                <w:szCs w:val="22"/>
                <w:lang w:val="en-US"/>
              </w:rPr>
              <w:t>“</w:t>
            </w:r>
            <w:proofErr w:type="spellStart"/>
            <w:r w:rsidRPr="00C27692">
              <w:rPr>
                <w:sz w:val="22"/>
                <w:szCs w:val="22"/>
                <w:lang w:val="en-US"/>
              </w:rPr>
              <w:t>Borisovskiy</w:t>
            </w:r>
            <w:proofErr w:type="spellEnd"/>
            <w:r w:rsidRPr="00C27692">
              <w:rPr>
                <w:sz w:val="22"/>
                <w:szCs w:val="22"/>
                <w:lang w:val="en-US"/>
              </w:rPr>
              <w:t xml:space="preserve"> </w:t>
            </w:r>
            <w:proofErr w:type="spellStart"/>
            <w:r w:rsidRPr="00C27692">
              <w:rPr>
                <w:sz w:val="22"/>
                <w:szCs w:val="22"/>
                <w:lang w:val="en-US"/>
              </w:rPr>
              <w:t>Zavod</w:t>
            </w:r>
            <w:proofErr w:type="spellEnd"/>
            <w:r w:rsidRPr="00C27692">
              <w:rPr>
                <w:sz w:val="22"/>
                <w:szCs w:val="22"/>
                <w:lang w:val="en-US"/>
              </w:rPr>
              <w:t xml:space="preserve"> </w:t>
            </w:r>
            <w:proofErr w:type="spellStart"/>
            <w:r w:rsidRPr="00C27692">
              <w:rPr>
                <w:sz w:val="22"/>
                <w:szCs w:val="22"/>
                <w:lang w:val="en-US"/>
              </w:rPr>
              <w:t>Medicinskikh</w:t>
            </w:r>
            <w:proofErr w:type="spellEnd"/>
            <w:r w:rsidRPr="00C27692">
              <w:rPr>
                <w:sz w:val="22"/>
                <w:szCs w:val="22"/>
                <w:lang w:val="en-US"/>
              </w:rPr>
              <w:t xml:space="preserve"> </w:t>
            </w:r>
            <w:proofErr w:type="spellStart"/>
            <w:r w:rsidRPr="00C27692">
              <w:rPr>
                <w:sz w:val="22"/>
                <w:szCs w:val="22"/>
                <w:lang w:val="en-US"/>
              </w:rPr>
              <w:t>Preparatov</w:t>
            </w:r>
            <w:proofErr w:type="spellEnd"/>
            <w:r w:rsidRPr="00C27692">
              <w:rPr>
                <w:sz w:val="22"/>
                <w:szCs w:val="22"/>
                <w:lang w:val="en-US"/>
              </w:rPr>
              <w:t xml:space="preserve">” Open Joint-Stock Company 222518, </w:t>
            </w:r>
            <w:proofErr w:type="spellStart"/>
            <w:r w:rsidRPr="00C27692">
              <w:rPr>
                <w:sz w:val="22"/>
                <w:szCs w:val="22"/>
                <w:lang w:val="en-US"/>
              </w:rPr>
              <w:t>Borisov</w:t>
            </w:r>
            <w:proofErr w:type="spellEnd"/>
            <w:r w:rsidRPr="00C27692">
              <w:rPr>
                <w:sz w:val="22"/>
                <w:szCs w:val="22"/>
                <w:lang w:val="en-US"/>
              </w:rPr>
              <w:t>, Minsk R</w:t>
            </w:r>
            <w:r w:rsidRPr="00C27692">
              <w:rPr>
                <w:sz w:val="22"/>
                <w:szCs w:val="22"/>
                <w:lang w:val="en-US"/>
              </w:rPr>
              <w:t>e</w:t>
            </w:r>
            <w:r w:rsidRPr="00C27692">
              <w:rPr>
                <w:sz w:val="22"/>
                <w:szCs w:val="22"/>
                <w:lang w:val="en-US"/>
              </w:rPr>
              <w:t xml:space="preserve">gion, 64 </w:t>
            </w:r>
            <w:proofErr w:type="spellStart"/>
            <w:r w:rsidRPr="00C27692">
              <w:rPr>
                <w:sz w:val="22"/>
                <w:szCs w:val="22"/>
                <w:lang w:val="en-US"/>
              </w:rPr>
              <w:t>Chapaev</w:t>
            </w:r>
            <w:proofErr w:type="spellEnd"/>
            <w:r w:rsidRPr="00C27692">
              <w:rPr>
                <w:sz w:val="22"/>
                <w:szCs w:val="22"/>
                <w:lang w:val="en-US"/>
              </w:rPr>
              <w:t xml:space="preserve"> St., Republic of Belarus.</w:t>
            </w:r>
          </w:p>
          <w:p w:rsidR="000E2A1B" w:rsidRPr="00C27692" w:rsidRDefault="000E2A1B" w:rsidP="000E2A1B">
            <w:pPr>
              <w:rPr>
                <w:sz w:val="22"/>
                <w:szCs w:val="22"/>
                <w:lang w:val="en-US"/>
              </w:rPr>
            </w:pPr>
          </w:p>
          <w:p w:rsidR="000E2A1B" w:rsidRPr="00C27692" w:rsidRDefault="000E2A1B" w:rsidP="000E2A1B">
            <w:pPr>
              <w:rPr>
                <w:sz w:val="22"/>
                <w:szCs w:val="22"/>
              </w:rPr>
            </w:pPr>
            <w:r w:rsidRPr="00C27692">
              <w:rPr>
                <w:sz w:val="22"/>
                <w:szCs w:val="22"/>
                <w:lang w:val="en-US"/>
              </w:rPr>
              <w:t>Banking</w:t>
            </w:r>
            <w:r w:rsidRPr="00C27692">
              <w:rPr>
                <w:sz w:val="22"/>
                <w:szCs w:val="22"/>
              </w:rPr>
              <w:t xml:space="preserve"> </w:t>
            </w:r>
            <w:r w:rsidRPr="00C27692">
              <w:rPr>
                <w:sz w:val="22"/>
                <w:szCs w:val="22"/>
                <w:lang w:val="en-US"/>
              </w:rPr>
              <w:t>details</w:t>
            </w:r>
            <w:r w:rsidRPr="00C27692">
              <w:rPr>
                <w:sz w:val="22"/>
                <w:szCs w:val="22"/>
              </w:rPr>
              <w:t>:</w:t>
            </w:r>
          </w:p>
          <w:p w:rsidR="000E2A1B" w:rsidRPr="00C27692" w:rsidRDefault="00AA7A66" w:rsidP="00AA7A66">
            <w:pPr>
              <w:rPr>
                <w:b/>
                <w:bCs/>
                <w:sz w:val="22"/>
                <w:szCs w:val="22"/>
              </w:rPr>
            </w:pPr>
            <w:r w:rsidRPr="00C27692">
              <w:rPr>
                <w:b/>
                <w:bCs/>
                <w:sz w:val="22"/>
                <w:szCs w:val="22"/>
              </w:rPr>
              <w:t>Указывать банковские реквизиты Покупателя в зависимости от вида валюты платежа.</w:t>
            </w:r>
          </w:p>
        </w:tc>
      </w:tr>
      <w:tr w:rsidR="004451E5" w:rsidRPr="00105650" w:rsidTr="002A3349">
        <w:tc>
          <w:tcPr>
            <w:tcW w:w="5004" w:type="dxa"/>
          </w:tcPr>
          <w:p w:rsidR="004451E5" w:rsidRPr="00105650" w:rsidRDefault="004451E5" w:rsidP="002A3349">
            <w:pPr>
              <w:contextualSpacing/>
              <w:rPr>
                <w:b/>
                <w:i/>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ПРОДАВЦА</w:t>
            </w:r>
            <w:r w:rsidRPr="00105650">
              <w:rPr>
                <w:b/>
                <w:i/>
                <w:sz w:val="22"/>
                <w:szCs w:val="22"/>
                <w:lang w:val="en-US"/>
              </w:rPr>
              <w:t>/</w:t>
            </w:r>
          </w:p>
          <w:p w:rsidR="004451E5" w:rsidRPr="005B00C0" w:rsidRDefault="004451E5" w:rsidP="002A3349">
            <w:pPr>
              <w:contextualSpacing/>
              <w:rPr>
                <w:b/>
                <w:i/>
                <w:sz w:val="22"/>
                <w:szCs w:val="22"/>
                <w:lang w:val="en-US"/>
              </w:rPr>
            </w:pPr>
            <w:r w:rsidRPr="00105650">
              <w:rPr>
                <w:b/>
                <w:i/>
                <w:sz w:val="22"/>
                <w:szCs w:val="22"/>
                <w:lang w:val="en-US"/>
              </w:rPr>
              <w:t>ON BEHALF OF THE SELLER</w:t>
            </w:r>
          </w:p>
          <w:p w:rsidR="004451E5" w:rsidRDefault="004451E5" w:rsidP="002A3349">
            <w:pPr>
              <w:contextualSpacing/>
              <w:rPr>
                <w:b/>
                <w:i/>
                <w:sz w:val="22"/>
                <w:szCs w:val="22"/>
                <w:lang w:val="en-US"/>
              </w:rPr>
            </w:pPr>
          </w:p>
          <w:p w:rsidR="004451E5" w:rsidRPr="00373B39" w:rsidRDefault="004451E5" w:rsidP="002A3349">
            <w:pPr>
              <w:autoSpaceDE w:val="0"/>
              <w:autoSpaceDN w:val="0"/>
              <w:adjustRightInd w:val="0"/>
              <w:contextualSpacing/>
              <w:rPr>
                <w:b/>
                <w:sz w:val="22"/>
                <w:szCs w:val="22"/>
              </w:rPr>
            </w:pPr>
            <w:r w:rsidRPr="00105650">
              <w:rPr>
                <w:b/>
                <w:sz w:val="22"/>
                <w:szCs w:val="22"/>
                <w:lang w:val="en-US"/>
              </w:rPr>
              <w:t>_______________________</w:t>
            </w:r>
            <w:r w:rsidRPr="00925B97">
              <w:rPr>
                <w:b/>
                <w:sz w:val="22"/>
                <w:szCs w:val="22"/>
                <w:lang w:val="lv-LV"/>
              </w:rPr>
              <w:t xml:space="preserve"> </w:t>
            </w:r>
            <w:r w:rsidR="00373B39">
              <w:rPr>
                <w:b/>
                <w:sz w:val="22"/>
                <w:szCs w:val="22"/>
              </w:rPr>
              <w:t>__________</w:t>
            </w:r>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710EA6" w:rsidRDefault="004451E5" w:rsidP="00FD7E49">
            <w:pPr>
              <w:autoSpaceDE w:val="0"/>
              <w:autoSpaceDN w:val="0"/>
              <w:adjustRightInd w:val="0"/>
              <w:contextualSpacing/>
              <w:rPr>
                <w:b/>
                <w:sz w:val="22"/>
                <w:szCs w:val="22"/>
                <w:lang w:val="en-US"/>
              </w:rPr>
            </w:pPr>
            <w:r w:rsidRPr="00AF3209">
              <w:rPr>
                <w:b/>
                <w:sz w:val="18"/>
                <w:szCs w:val="18"/>
                <w:lang w:val="en-US"/>
              </w:rPr>
              <w:t xml:space="preserve">L.S.        </w:t>
            </w:r>
          </w:p>
        </w:tc>
        <w:tc>
          <w:tcPr>
            <w:tcW w:w="5004" w:type="dxa"/>
          </w:tcPr>
          <w:p w:rsidR="004451E5" w:rsidRPr="00105650" w:rsidRDefault="004451E5" w:rsidP="002A3349">
            <w:pPr>
              <w:autoSpaceDE w:val="0"/>
              <w:autoSpaceDN w:val="0"/>
              <w:adjustRightInd w:val="0"/>
              <w:contextualSpacing/>
              <w:rPr>
                <w:b/>
                <w:sz w:val="22"/>
                <w:szCs w:val="22"/>
                <w:lang w:val="en-US"/>
              </w:rPr>
            </w:pPr>
            <w:r w:rsidRPr="00105650">
              <w:rPr>
                <w:b/>
                <w:i/>
                <w:sz w:val="22"/>
                <w:szCs w:val="22"/>
              </w:rPr>
              <w:t>ЗА</w:t>
            </w:r>
            <w:r w:rsidRPr="00105650">
              <w:rPr>
                <w:b/>
                <w:i/>
                <w:sz w:val="22"/>
                <w:szCs w:val="22"/>
                <w:lang w:val="en-US"/>
              </w:rPr>
              <w:t xml:space="preserve"> </w:t>
            </w:r>
            <w:r w:rsidRPr="00105650">
              <w:rPr>
                <w:b/>
                <w:i/>
                <w:sz w:val="22"/>
                <w:szCs w:val="22"/>
              </w:rPr>
              <w:t>ПОКУПАТЕЛЯ</w:t>
            </w:r>
            <w:r w:rsidRPr="00105650">
              <w:rPr>
                <w:b/>
                <w:i/>
                <w:sz w:val="22"/>
                <w:szCs w:val="22"/>
                <w:lang w:val="en-US"/>
              </w:rPr>
              <w:t xml:space="preserve">  </w:t>
            </w:r>
            <w:r w:rsidRPr="00105650">
              <w:rPr>
                <w:b/>
                <w:sz w:val="22"/>
                <w:szCs w:val="22"/>
                <w:lang w:val="en-US"/>
              </w:rPr>
              <w:t xml:space="preserve">/ </w:t>
            </w:r>
          </w:p>
          <w:p w:rsidR="004451E5" w:rsidRPr="00105650" w:rsidRDefault="004451E5" w:rsidP="002A3349">
            <w:pPr>
              <w:autoSpaceDE w:val="0"/>
              <w:autoSpaceDN w:val="0"/>
              <w:adjustRightInd w:val="0"/>
              <w:contextualSpacing/>
              <w:rPr>
                <w:b/>
                <w:sz w:val="22"/>
                <w:szCs w:val="22"/>
                <w:lang w:val="en-US"/>
              </w:rPr>
            </w:pPr>
            <w:r w:rsidRPr="00105650">
              <w:rPr>
                <w:b/>
                <w:i/>
                <w:sz w:val="22"/>
                <w:szCs w:val="22"/>
                <w:lang w:val="en-US"/>
              </w:rPr>
              <w:t>ON BEHALF OF THE PURCHASER</w:t>
            </w:r>
          </w:p>
          <w:p w:rsidR="004451E5" w:rsidRPr="00105650" w:rsidRDefault="004451E5" w:rsidP="002A3349">
            <w:pPr>
              <w:autoSpaceDE w:val="0"/>
              <w:autoSpaceDN w:val="0"/>
              <w:adjustRightInd w:val="0"/>
              <w:ind w:firstLine="426"/>
              <w:contextualSpacing/>
              <w:jc w:val="center"/>
              <w:rPr>
                <w:b/>
                <w:lang w:val="en-US"/>
              </w:rPr>
            </w:pPr>
          </w:p>
          <w:p w:rsidR="004451E5" w:rsidRDefault="004451E5" w:rsidP="002A3349">
            <w:pPr>
              <w:autoSpaceDE w:val="0"/>
              <w:autoSpaceDN w:val="0"/>
              <w:adjustRightInd w:val="0"/>
              <w:contextualSpacing/>
              <w:rPr>
                <w:b/>
                <w:sz w:val="22"/>
                <w:szCs w:val="22"/>
                <w:lang w:val="en-US"/>
              </w:rPr>
            </w:pPr>
            <w:r w:rsidRPr="00105650">
              <w:rPr>
                <w:b/>
                <w:sz w:val="22"/>
                <w:szCs w:val="22"/>
                <w:lang w:val="en-US"/>
              </w:rPr>
              <w:t>_______________________</w:t>
            </w:r>
            <w:r>
              <w:rPr>
                <w:b/>
                <w:sz w:val="22"/>
                <w:szCs w:val="22"/>
                <w:lang w:val="lv-LV"/>
              </w:rPr>
              <w:t xml:space="preserve">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2A3349">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105650" w:rsidRDefault="004451E5" w:rsidP="00FD7E49">
            <w:pPr>
              <w:autoSpaceDE w:val="0"/>
              <w:autoSpaceDN w:val="0"/>
              <w:adjustRightInd w:val="0"/>
              <w:contextualSpacing/>
              <w:rPr>
                <w:b/>
                <w:bCs/>
                <w:sz w:val="22"/>
                <w:szCs w:val="22"/>
                <w:lang w:val="en-US"/>
              </w:rPr>
            </w:pPr>
            <w:r w:rsidRPr="00AF3209">
              <w:rPr>
                <w:b/>
                <w:sz w:val="18"/>
                <w:szCs w:val="18"/>
                <w:lang w:val="en-US"/>
              </w:rPr>
              <w:t xml:space="preserve">L.S.        </w:t>
            </w:r>
          </w:p>
        </w:tc>
      </w:tr>
    </w:tbl>
    <w:p w:rsidR="004A5521" w:rsidRPr="00FD7E49" w:rsidRDefault="004A5521" w:rsidP="00F90155">
      <w:pPr>
        <w:ind w:firstLine="426"/>
        <w:jc w:val="center"/>
        <w:rPr>
          <w:b/>
          <w:sz w:val="22"/>
          <w:szCs w:val="22"/>
          <w:lang w:val="en-US"/>
        </w:rPr>
        <w:sectPr w:rsidR="004A5521" w:rsidRPr="00FD7E49" w:rsidSect="000D52EA">
          <w:headerReference w:type="even" r:id="rId8"/>
          <w:headerReference w:type="default" r:id="rId9"/>
          <w:footerReference w:type="default" r:id="rId10"/>
          <w:pgSz w:w="11906" w:h="16838"/>
          <w:pgMar w:top="539" w:right="386" w:bottom="1134" w:left="1701" w:header="709" w:footer="709" w:gutter="0"/>
          <w:cols w:space="708"/>
          <w:titlePg/>
          <w:docGrid w:linePitch="360"/>
        </w:sectPr>
      </w:pPr>
    </w:p>
    <w:p w:rsidR="00F90155" w:rsidRPr="00FD7E49" w:rsidRDefault="00135CDC" w:rsidP="00F90155">
      <w:pPr>
        <w:ind w:firstLine="426"/>
        <w:jc w:val="center"/>
        <w:rPr>
          <w:b/>
          <w:sz w:val="22"/>
          <w:szCs w:val="22"/>
          <w:lang w:val="en-US"/>
        </w:rPr>
      </w:pPr>
      <w:r>
        <w:rPr>
          <w:b/>
          <w:sz w:val="22"/>
          <w:szCs w:val="22"/>
        </w:rPr>
        <w:lastRenderedPageBreak/>
        <w:t>СПЕЦИФИКАЦИЯ</w:t>
      </w:r>
      <w:r w:rsidRPr="00135CDC">
        <w:rPr>
          <w:b/>
          <w:sz w:val="22"/>
          <w:szCs w:val="22"/>
        </w:rPr>
        <w:t xml:space="preserve"> № </w:t>
      </w:r>
      <w:r w:rsidR="00373B39">
        <w:rPr>
          <w:b/>
          <w:sz w:val="22"/>
          <w:szCs w:val="22"/>
        </w:rPr>
        <w:t>__</w:t>
      </w:r>
      <w:r w:rsidRPr="00135CDC">
        <w:rPr>
          <w:b/>
          <w:sz w:val="22"/>
          <w:szCs w:val="22"/>
        </w:rPr>
        <w:t xml:space="preserve"> </w:t>
      </w:r>
      <w:r>
        <w:rPr>
          <w:b/>
          <w:sz w:val="22"/>
          <w:szCs w:val="22"/>
        </w:rPr>
        <w:t>от</w:t>
      </w:r>
      <w:r w:rsidRPr="00135CDC">
        <w:rPr>
          <w:b/>
          <w:sz w:val="22"/>
          <w:szCs w:val="22"/>
        </w:rPr>
        <w:t xml:space="preserve"> </w:t>
      </w:r>
      <w:r w:rsidR="00373B39">
        <w:rPr>
          <w:b/>
          <w:sz w:val="22"/>
          <w:szCs w:val="22"/>
        </w:rPr>
        <w:t>________</w:t>
      </w:r>
    </w:p>
    <w:p w:rsidR="00F90155" w:rsidRPr="00135CDC" w:rsidRDefault="00F90155" w:rsidP="00F90155">
      <w:pPr>
        <w:ind w:firstLine="426"/>
        <w:jc w:val="center"/>
        <w:rPr>
          <w:b/>
          <w:sz w:val="22"/>
          <w:szCs w:val="22"/>
        </w:rPr>
      </w:pPr>
      <w:r w:rsidRPr="00F90155">
        <w:rPr>
          <w:b/>
          <w:sz w:val="22"/>
          <w:szCs w:val="22"/>
          <w:lang w:val="en-US"/>
        </w:rPr>
        <w:t>SPECIFICATION</w:t>
      </w:r>
      <w:r w:rsidRPr="00135CDC">
        <w:rPr>
          <w:b/>
          <w:sz w:val="22"/>
          <w:szCs w:val="22"/>
        </w:rPr>
        <w:t xml:space="preserve"> № </w:t>
      </w:r>
      <w:r w:rsidR="00373B39">
        <w:rPr>
          <w:b/>
          <w:sz w:val="22"/>
          <w:szCs w:val="22"/>
        </w:rPr>
        <w:t>___</w:t>
      </w:r>
      <w:r w:rsidRPr="00135CDC">
        <w:rPr>
          <w:b/>
          <w:sz w:val="22"/>
          <w:szCs w:val="22"/>
        </w:rPr>
        <w:t xml:space="preserve"> </w:t>
      </w:r>
      <w:r w:rsidRPr="00F90155">
        <w:rPr>
          <w:b/>
          <w:sz w:val="22"/>
          <w:szCs w:val="22"/>
          <w:lang w:val="en-US"/>
        </w:rPr>
        <w:t>dated</w:t>
      </w:r>
      <w:r w:rsidR="00DE6F9D" w:rsidRPr="00135CDC">
        <w:rPr>
          <w:b/>
          <w:sz w:val="22"/>
          <w:szCs w:val="22"/>
        </w:rPr>
        <w:t xml:space="preserve"> </w:t>
      </w:r>
      <w:r w:rsidR="00373B39">
        <w:rPr>
          <w:b/>
          <w:sz w:val="22"/>
          <w:szCs w:val="22"/>
        </w:rPr>
        <w:t>______</w:t>
      </w:r>
    </w:p>
    <w:p w:rsidR="00F90155" w:rsidRPr="004A5521" w:rsidRDefault="00F90155" w:rsidP="00F90155">
      <w:pPr>
        <w:ind w:firstLine="426"/>
        <w:jc w:val="center"/>
        <w:rPr>
          <w:b/>
          <w:sz w:val="22"/>
          <w:szCs w:val="22"/>
        </w:rPr>
      </w:pPr>
      <w:r w:rsidRPr="00F90155">
        <w:rPr>
          <w:b/>
          <w:sz w:val="22"/>
          <w:szCs w:val="22"/>
        </w:rPr>
        <w:t>к</w:t>
      </w:r>
      <w:r w:rsidRPr="004A5521">
        <w:rPr>
          <w:b/>
          <w:sz w:val="22"/>
          <w:szCs w:val="22"/>
        </w:rPr>
        <w:t xml:space="preserve"> </w:t>
      </w:r>
      <w:r w:rsidRPr="00F90155">
        <w:rPr>
          <w:b/>
          <w:sz w:val="22"/>
          <w:szCs w:val="22"/>
        </w:rPr>
        <w:t>контракту</w:t>
      </w:r>
      <w:r w:rsidRPr="004A5521">
        <w:rPr>
          <w:b/>
          <w:sz w:val="22"/>
          <w:szCs w:val="22"/>
        </w:rPr>
        <w:t xml:space="preserve"> </w:t>
      </w:r>
      <w:r w:rsidR="004A5521">
        <w:rPr>
          <w:b/>
          <w:sz w:val="22"/>
          <w:szCs w:val="22"/>
          <w:lang w:val="en-US"/>
        </w:rPr>
        <w:t>No</w:t>
      </w:r>
      <w:r w:rsidR="004A5521" w:rsidRPr="004A5521">
        <w:rPr>
          <w:b/>
          <w:sz w:val="22"/>
          <w:szCs w:val="22"/>
        </w:rPr>
        <w:t>.</w:t>
      </w:r>
      <w:r w:rsidRPr="004A5521">
        <w:rPr>
          <w:b/>
          <w:sz w:val="22"/>
          <w:szCs w:val="22"/>
        </w:rPr>
        <w:t xml:space="preserve"> </w:t>
      </w:r>
      <w:r w:rsidR="00373B39">
        <w:rPr>
          <w:b/>
          <w:sz w:val="22"/>
          <w:szCs w:val="22"/>
        </w:rPr>
        <w:t>_______</w:t>
      </w:r>
      <w:r w:rsidR="00DE6F9D" w:rsidRPr="004A5521">
        <w:rPr>
          <w:b/>
          <w:sz w:val="22"/>
          <w:szCs w:val="22"/>
        </w:rPr>
        <w:t xml:space="preserve"> </w:t>
      </w:r>
      <w:r w:rsidR="00DE6F9D">
        <w:rPr>
          <w:b/>
          <w:sz w:val="22"/>
          <w:szCs w:val="22"/>
        </w:rPr>
        <w:t>от</w:t>
      </w:r>
      <w:r w:rsidR="00DE6F9D" w:rsidRPr="004A5521">
        <w:rPr>
          <w:b/>
          <w:sz w:val="22"/>
          <w:szCs w:val="22"/>
        </w:rPr>
        <w:t xml:space="preserve"> </w:t>
      </w:r>
      <w:r w:rsidR="00373B39">
        <w:rPr>
          <w:b/>
          <w:sz w:val="22"/>
          <w:szCs w:val="22"/>
        </w:rPr>
        <w:t>_______</w:t>
      </w:r>
    </w:p>
    <w:p w:rsidR="00F90155" w:rsidRPr="00373B39" w:rsidRDefault="00F90155" w:rsidP="00F90155">
      <w:pPr>
        <w:ind w:firstLine="426"/>
        <w:jc w:val="center"/>
        <w:rPr>
          <w:b/>
          <w:sz w:val="22"/>
          <w:szCs w:val="22"/>
        </w:rPr>
      </w:pPr>
      <w:r w:rsidRPr="00F90155">
        <w:rPr>
          <w:b/>
          <w:sz w:val="22"/>
          <w:szCs w:val="22"/>
          <w:lang w:val="en-US"/>
        </w:rPr>
        <w:t>to</w:t>
      </w:r>
      <w:r w:rsidRPr="004A5521">
        <w:rPr>
          <w:b/>
          <w:sz w:val="22"/>
          <w:szCs w:val="22"/>
          <w:lang w:val="en-US"/>
        </w:rPr>
        <w:t xml:space="preserve"> </w:t>
      </w:r>
      <w:r w:rsidRPr="00F90155">
        <w:rPr>
          <w:b/>
          <w:sz w:val="22"/>
          <w:szCs w:val="22"/>
          <w:lang w:val="en-US"/>
        </w:rPr>
        <w:t>Contract</w:t>
      </w:r>
      <w:r w:rsidRPr="004A5521">
        <w:rPr>
          <w:b/>
          <w:sz w:val="22"/>
          <w:szCs w:val="22"/>
          <w:lang w:val="en-US"/>
        </w:rPr>
        <w:t xml:space="preserve"> </w:t>
      </w:r>
      <w:r w:rsidR="004A5521">
        <w:rPr>
          <w:b/>
          <w:sz w:val="22"/>
          <w:szCs w:val="22"/>
          <w:lang w:val="en-US"/>
        </w:rPr>
        <w:t>No.</w:t>
      </w:r>
      <w:r w:rsidRPr="004A5521">
        <w:rPr>
          <w:b/>
          <w:sz w:val="22"/>
          <w:szCs w:val="22"/>
          <w:lang w:val="en-US"/>
        </w:rPr>
        <w:t xml:space="preserve"> </w:t>
      </w:r>
      <w:r w:rsidR="00373B39">
        <w:rPr>
          <w:b/>
          <w:sz w:val="22"/>
          <w:szCs w:val="22"/>
        </w:rPr>
        <w:t>_________</w:t>
      </w:r>
      <w:r w:rsidRPr="004A5521">
        <w:rPr>
          <w:b/>
          <w:sz w:val="22"/>
          <w:szCs w:val="22"/>
          <w:lang w:val="en-US"/>
        </w:rPr>
        <w:t xml:space="preserve"> </w:t>
      </w:r>
      <w:r w:rsidRPr="00F90155">
        <w:rPr>
          <w:b/>
          <w:sz w:val="22"/>
          <w:szCs w:val="22"/>
          <w:lang w:val="en-US"/>
        </w:rPr>
        <w:t>dated</w:t>
      </w:r>
      <w:r w:rsidRPr="004A5521">
        <w:rPr>
          <w:b/>
          <w:sz w:val="22"/>
          <w:szCs w:val="22"/>
          <w:lang w:val="en-US"/>
        </w:rPr>
        <w:t xml:space="preserve"> </w:t>
      </w:r>
      <w:r w:rsidR="00373B39">
        <w:rPr>
          <w:b/>
          <w:sz w:val="22"/>
          <w:szCs w:val="22"/>
        </w:rPr>
        <w:t>__________</w:t>
      </w:r>
    </w:p>
    <w:p w:rsidR="00FD7E49" w:rsidRPr="004A5521" w:rsidRDefault="00FD7E49" w:rsidP="00F90155">
      <w:pPr>
        <w:ind w:firstLine="426"/>
        <w:jc w:val="center"/>
        <w:rPr>
          <w:b/>
          <w:sz w:val="22"/>
          <w:szCs w:val="22"/>
          <w:lang w:val="en-US"/>
        </w:rPr>
      </w:pPr>
    </w:p>
    <w:p w:rsidR="00F90155" w:rsidRPr="004A5521" w:rsidRDefault="00F90155" w:rsidP="00F90155">
      <w:pPr>
        <w:numPr>
          <w:ilvl w:val="0"/>
          <w:numId w:val="8"/>
        </w:numPr>
        <w:rPr>
          <w:sz w:val="22"/>
          <w:szCs w:val="22"/>
          <w:lang w:val="en-US"/>
        </w:rPr>
      </w:pPr>
      <w:r w:rsidRPr="00F90155">
        <w:rPr>
          <w:sz w:val="22"/>
          <w:szCs w:val="22"/>
        </w:rPr>
        <w:t>Описание</w:t>
      </w:r>
      <w:r w:rsidRPr="004A5521">
        <w:rPr>
          <w:sz w:val="22"/>
          <w:szCs w:val="22"/>
          <w:lang w:val="en-US"/>
        </w:rPr>
        <w:t xml:space="preserve"> </w:t>
      </w:r>
      <w:r w:rsidRPr="00F90155">
        <w:rPr>
          <w:sz w:val="22"/>
          <w:szCs w:val="22"/>
        </w:rPr>
        <w:t>Товара</w:t>
      </w:r>
      <w:r w:rsidRPr="004A5521">
        <w:rPr>
          <w:sz w:val="22"/>
          <w:szCs w:val="22"/>
          <w:lang w:val="en-US"/>
        </w:rPr>
        <w:t>/</w:t>
      </w:r>
      <w:r w:rsidRPr="00F90155">
        <w:rPr>
          <w:sz w:val="22"/>
          <w:szCs w:val="22"/>
          <w:lang w:val="en-US"/>
        </w:rPr>
        <w:t>Goods</w:t>
      </w:r>
      <w:r w:rsidRPr="004A5521">
        <w:rPr>
          <w:sz w:val="22"/>
          <w:szCs w:val="22"/>
          <w:lang w:val="en-US"/>
        </w:rPr>
        <w:t xml:space="preserve"> </w:t>
      </w:r>
      <w:r w:rsidRPr="00F90155">
        <w:rPr>
          <w:sz w:val="22"/>
          <w:szCs w:val="22"/>
          <w:lang w:val="en-US"/>
        </w:rPr>
        <w:t>description</w:t>
      </w:r>
      <w:r w:rsidRPr="004A5521">
        <w:rPr>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850"/>
        <w:gridCol w:w="1134"/>
        <w:gridCol w:w="993"/>
        <w:gridCol w:w="1417"/>
      </w:tblGrid>
      <w:tr w:rsidR="00F90155" w:rsidRPr="00F90155" w:rsidTr="00593102">
        <w:tc>
          <w:tcPr>
            <w:tcW w:w="4361" w:type="dxa"/>
            <w:vAlign w:val="center"/>
          </w:tcPr>
          <w:p w:rsidR="00F90155" w:rsidRPr="004A5521" w:rsidRDefault="00F90155" w:rsidP="00593102">
            <w:pPr>
              <w:jc w:val="center"/>
              <w:rPr>
                <w:sz w:val="22"/>
                <w:szCs w:val="22"/>
                <w:lang w:val="en-US"/>
              </w:rPr>
            </w:pPr>
            <w:r w:rsidRPr="00F90155">
              <w:rPr>
                <w:sz w:val="22"/>
                <w:szCs w:val="22"/>
              </w:rPr>
              <w:t>Наименование</w:t>
            </w:r>
          </w:p>
          <w:p w:rsidR="00F90155" w:rsidRPr="004A5521" w:rsidRDefault="00F90155" w:rsidP="00593102">
            <w:pPr>
              <w:jc w:val="center"/>
              <w:rPr>
                <w:sz w:val="22"/>
                <w:szCs w:val="22"/>
                <w:lang w:val="en-US"/>
              </w:rPr>
            </w:pPr>
            <w:r w:rsidRPr="00F90155">
              <w:rPr>
                <w:sz w:val="22"/>
                <w:szCs w:val="22"/>
              </w:rPr>
              <w:t>товара</w:t>
            </w:r>
            <w:r w:rsidRPr="004A5521">
              <w:rPr>
                <w:sz w:val="22"/>
                <w:szCs w:val="22"/>
                <w:lang w:val="en-US"/>
              </w:rPr>
              <w:t xml:space="preserve"> / </w:t>
            </w:r>
            <w:r w:rsidRPr="00F90155">
              <w:rPr>
                <w:sz w:val="22"/>
                <w:szCs w:val="22"/>
                <w:lang w:val="en-US"/>
              </w:rPr>
              <w:t>Product</w:t>
            </w:r>
            <w:r w:rsidRPr="004A5521">
              <w:rPr>
                <w:sz w:val="22"/>
                <w:szCs w:val="22"/>
                <w:lang w:val="en-US"/>
              </w:rPr>
              <w:t xml:space="preserve"> </w:t>
            </w:r>
            <w:r w:rsidRPr="00F90155">
              <w:rPr>
                <w:sz w:val="22"/>
                <w:szCs w:val="22"/>
                <w:lang w:val="en-US"/>
              </w:rPr>
              <w:t>name</w:t>
            </w:r>
          </w:p>
        </w:tc>
        <w:tc>
          <w:tcPr>
            <w:tcW w:w="850" w:type="dxa"/>
            <w:vAlign w:val="center"/>
          </w:tcPr>
          <w:p w:rsidR="00F90155" w:rsidRPr="004A5521" w:rsidRDefault="00F90155" w:rsidP="00593102">
            <w:pPr>
              <w:jc w:val="center"/>
              <w:rPr>
                <w:sz w:val="22"/>
                <w:szCs w:val="22"/>
                <w:lang w:val="en-US"/>
              </w:rPr>
            </w:pPr>
            <w:proofErr w:type="spellStart"/>
            <w:r w:rsidRPr="00F90155">
              <w:rPr>
                <w:sz w:val="22"/>
                <w:szCs w:val="22"/>
              </w:rPr>
              <w:t>Ед</w:t>
            </w:r>
            <w:proofErr w:type="spellEnd"/>
            <w:r w:rsidRPr="004A5521">
              <w:rPr>
                <w:sz w:val="22"/>
                <w:szCs w:val="22"/>
                <w:lang w:val="en-US"/>
              </w:rPr>
              <w:t>.</w:t>
            </w:r>
          </w:p>
          <w:p w:rsidR="00F90155" w:rsidRPr="004A5521" w:rsidRDefault="00F90155" w:rsidP="00593102">
            <w:pPr>
              <w:jc w:val="center"/>
              <w:rPr>
                <w:sz w:val="22"/>
                <w:szCs w:val="22"/>
                <w:lang w:val="en-US"/>
              </w:rPr>
            </w:pPr>
            <w:proofErr w:type="spellStart"/>
            <w:r w:rsidRPr="00F90155">
              <w:rPr>
                <w:sz w:val="22"/>
                <w:szCs w:val="22"/>
              </w:rPr>
              <w:t>изм</w:t>
            </w:r>
            <w:proofErr w:type="spellEnd"/>
            <w:r w:rsidRPr="004A5521">
              <w:rPr>
                <w:sz w:val="22"/>
                <w:szCs w:val="22"/>
                <w:lang w:val="en-US"/>
              </w:rPr>
              <w:t>. /</w:t>
            </w:r>
          </w:p>
          <w:p w:rsidR="00F90155" w:rsidRPr="004A5521" w:rsidRDefault="00F90155" w:rsidP="00593102">
            <w:pPr>
              <w:jc w:val="center"/>
              <w:rPr>
                <w:sz w:val="22"/>
                <w:szCs w:val="22"/>
                <w:lang w:val="en-US"/>
              </w:rPr>
            </w:pPr>
            <w:r w:rsidRPr="00F90155">
              <w:rPr>
                <w:sz w:val="22"/>
                <w:szCs w:val="22"/>
                <w:lang w:val="en-US"/>
              </w:rPr>
              <w:t>Unit</w:t>
            </w:r>
          </w:p>
        </w:tc>
        <w:tc>
          <w:tcPr>
            <w:tcW w:w="1134" w:type="dxa"/>
            <w:vAlign w:val="center"/>
          </w:tcPr>
          <w:p w:rsidR="00F90155" w:rsidRPr="004A5521" w:rsidRDefault="00F90155" w:rsidP="00593102">
            <w:pPr>
              <w:jc w:val="center"/>
              <w:rPr>
                <w:sz w:val="22"/>
                <w:szCs w:val="22"/>
                <w:lang w:val="en-US"/>
              </w:rPr>
            </w:pPr>
            <w:r w:rsidRPr="00F90155">
              <w:rPr>
                <w:sz w:val="22"/>
                <w:szCs w:val="22"/>
              </w:rPr>
              <w:t>Кол</w:t>
            </w:r>
            <w:r w:rsidRPr="004A5521">
              <w:rPr>
                <w:sz w:val="22"/>
                <w:szCs w:val="22"/>
                <w:lang w:val="en-US"/>
              </w:rPr>
              <w:t>-</w:t>
            </w:r>
            <w:r w:rsidRPr="00F90155">
              <w:rPr>
                <w:sz w:val="22"/>
                <w:szCs w:val="22"/>
              </w:rPr>
              <w:t>во</w:t>
            </w:r>
            <w:r w:rsidRPr="004A5521">
              <w:rPr>
                <w:sz w:val="22"/>
                <w:szCs w:val="22"/>
                <w:lang w:val="en-US"/>
              </w:rPr>
              <w:t xml:space="preserve"> / </w:t>
            </w:r>
            <w:r w:rsidRPr="00F90155">
              <w:rPr>
                <w:sz w:val="22"/>
                <w:szCs w:val="22"/>
                <w:lang w:val="en-US"/>
              </w:rPr>
              <w:t>Quantity</w:t>
            </w:r>
          </w:p>
        </w:tc>
        <w:tc>
          <w:tcPr>
            <w:tcW w:w="993" w:type="dxa"/>
            <w:vAlign w:val="center"/>
          </w:tcPr>
          <w:p w:rsidR="00F90155" w:rsidRPr="00FD7E49" w:rsidRDefault="00F90155" w:rsidP="00593102">
            <w:pPr>
              <w:jc w:val="center"/>
              <w:rPr>
                <w:sz w:val="22"/>
                <w:szCs w:val="22"/>
                <w:lang w:val="en-US"/>
              </w:rPr>
            </w:pPr>
            <w:r w:rsidRPr="00F90155">
              <w:rPr>
                <w:sz w:val="22"/>
                <w:szCs w:val="22"/>
              </w:rPr>
              <w:t>Цена</w:t>
            </w:r>
            <w:r w:rsidRPr="004A5521">
              <w:rPr>
                <w:sz w:val="22"/>
                <w:szCs w:val="22"/>
                <w:lang w:val="en-US"/>
              </w:rPr>
              <w:t xml:space="preserve"> / </w:t>
            </w:r>
            <w:r w:rsidRPr="00FD7E49">
              <w:rPr>
                <w:sz w:val="22"/>
                <w:szCs w:val="22"/>
                <w:lang w:val="en-US"/>
              </w:rPr>
              <w:t>Price</w:t>
            </w:r>
          </w:p>
          <w:p w:rsidR="00F90155" w:rsidRPr="0085147B" w:rsidRDefault="00F90155" w:rsidP="00FD7E49">
            <w:pPr>
              <w:jc w:val="center"/>
              <w:rPr>
                <w:sz w:val="22"/>
                <w:szCs w:val="22"/>
                <w:lang w:val="en-US"/>
              </w:rPr>
            </w:pPr>
            <w:r w:rsidRPr="00FD7E49">
              <w:rPr>
                <w:sz w:val="22"/>
                <w:szCs w:val="22"/>
                <w:lang w:val="en-US"/>
              </w:rPr>
              <w:t>USD</w:t>
            </w:r>
            <w:r w:rsidR="0085147B" w:rsidRPr="00FD7E49">
              <w:rPr>
                <w:sz w:val="22"/>
                <w:szCs w:val="22"/>
                <w:lang w:val="en-US"/>
              </w:rPr>
              <w:t xml:space="preserve"> </w:t>
            </w:r>
          </w:p>
        </w:tc>
        <w:tc>
          <w:tcPr>
            <w:tcW w:w="1417" w:type="dxa"/>
            <w:vAlign w:val="center"/>
          </w:tcPr>
          <w:p w:rsidR="00F90155" w:rsidRPr="00510E6B" w:rsidRDefault="00F90155" w:rsidP="00593102">
            <w:pPr>
              <w:jc w:val="center"/>
              <w:rPr>
                <w:sz w:val="22"/>
                <w:szCs w:val="22"/>
                <w:lang w:val="en-US"/>
              </w:rPr>
            </w:pPr>
            <w:r w:rsidRPr="00F90155">
              <w:rPr>
                <w:sz w:val="22"/>
                <w:szCs w:val="22"/>
              </w:rPr>
              <w:t xml:space="preserve">Сумма </w:t>
            </w:r>
            <w:r w:rsidRPr="00F90155">
              <w:rPr>
                <w:sz w:val="22"/>
                <w:szCs w:val="22"/>
                <w:lang w:val="en-US"/>
              </w:rPr>
              <w:t xml:space="preserve">/ </w:t>
            </w:r>
            <w:r w:rsidRPr="00510E6B">
              <w:rPr>
                <w:sz w:val="22"/>
                <w:szCs w:val="22"/>
                <w:lang w:val="en-US"/>
              </w:rPr>
              <w:t>Amount</w:t>
            </w:r>
          </w:p>
          <w:p w:rsidR="00F90155" w:rsidRPr="00F90155" w:rsidRDefault="00F90155" w:rsidP="00FD7E49">
            <w:pPr>
              <w:jc w:val="center"/>
              <w:rPr>
                <w:sz w:val="22"/>
                <w:szCs w:val="22"/>
                <w:lang w:val="en-US"/>
              </w:rPr>
            </w:pPr>
            <w:r w:rsidRPr="00510E6B">
              <w:rPr>
                <w:sz w:val="22"/>
                <w:szCs w:val="22"/>
                <w:lang w:val="en-US"/>
              </w:rPr>
              <w:t>USD</w:t>
            </w:r>
            <w:r w:rsidR="0085147B" w:rsidRPr="00510E6B">
              <w:rPr>
                <w:sz w:val="22"/>
                <w:szCs w:val="22"/>
                <w:lang w:val="en-US"/>
              </w:rPr>
              <w:t xml:space="preserve"> </w:t>
            </w:r>
          </w:p>
        </w:tc>
      </w:tr>
      <w:tr w:rsidR="00FD7E49" w:rsidRPr="00F90155" w:rsidTr="00593102">
        <w:tc>
          <w:tcPr>
            <w:tcW w:w="4361" w:type="dxa"/>
            <w:vAlign w:val="center"/>
          </w:tcPr>
          <w:p w:rsidR="00FD7E49" w:rsidRPr="00117F49" w:rsidRDefault="00FD7E49" w:rsidP="00B831AC">
            <w:pPr>
              <w:jc w:val="center"/>
              <w:rPr>
                <w:sz w:val="22"/>
                <w:szCs w:val="22"/>
              </w:rPr>
            </w:pPr>
          </w:p>
        </w:tc>
        <w:tc>
          <w:tcPr>
            <w:tcW w:w="850" w:type="dxa"/>
            <w:vAlign w:val="center"/>
          </w:tcPr>
          <w:p w:rsidR="00FD7E49" w:rsidRPr="00117F49" w:rsidRDefault="00FD7E49" w:rsidP="00B831AC">
            <w:pPr>
              <w:jc w:val="center"/>
              <w:rPr>
                <w:sz w:val="22"/>
                <w:szCs w:val="22"/>
                <w:lang w:val="en-US"/>
              </w:rPr>
            </w:pPr>
          </w:p>
        </w:tc>
        <w:tc>
          <w:tcPr>
            <w:tcW w:w="1134" w:type="dxa"/>
            <w:vAlign w:val="center"/>
          </w:tcPr>
          <w:p w:rsidR="00FD7E49" w:rsidRPr="00FD7E49" w:rsidRDefault="00FD7E49" w:rsidP="00593102">
            <w:pPr>
              <w:jc w:val="center"/>
              <w:rPr>
                <w:sz w:val="22"/>
                <w:szCs w:val="22"/>
                <w:lang w:val="en-US"/>
              </w:rPr>
            </w:pPr>
          </w:p>
        </w:tc>
        <w:tc>
          <w:tcPr>
            <w:tcW w:w="993" w:type="dxa"/>
            <w:vAlign w:val="center"/>
          </w:tcPr>
          <w:p w:rsidR="00FD7E49" w:rsidRPr="00FD7E49" w:rsidRDefault="00FD7E49" w:rsidP="00593102">
            <w:pPr>
              <w:jc w:val="center"/>
              <w:rPr>
                <w:sz w:val="22"/>
                <w:szCs w:val="22"/>
                <w:lang w:val="en-US"/>
              </w:rPr>
            </w:pPr>
          </w:p>
        </w:tc>
        <w:tc>
          <w:tcPr>
            <w:tcW w:w="1417" w:type="dxa"/>
            <w:vAlign w:val="center"/>
          </w:tcPr>
          <w:p w:rsidR="00FD7E49" w:rsidRPr="00510E6B" w:rsidRDefault="00FD7E49" w:rsidP="00593102">
            <w:pPr>
              <w:jc w:val="center"/>
              <w:rPr>
                <w:sz w:val="22"/>
                <w:szCs w:val="22"/>
                <w:lang w:val="en-US"/>
              </w:rPr>
            </w:pPr>
          </w:p>
        </w:tc>
      </w:tr>
      <w:tr w:rsidR="00F90155" w:rsidRPr="00F90155" w:rsidTr="00593102">
        <w:tc>
          <w:tcPr>
            <w:tcW w:w="4361" w:type="dxa"/>
          </w:tcPr>
          <w:p w:rsidR="00F90155" w:rsidRPr="00F90155" w:rsidRDefault="00F90155" w:rsidP="00593102">
            <w:pPr>
              <w:jc w:val="center"/>
              <w:rPr>
                <w:sz w:val="22"/>
                <w:szCs w:val="22"/>
              </w:rPr>
            </w:pPr>
            <w:r w:rsidRPr="00F90155">
              <w:rPr>
                <w:sz w:val="22"/>
                <w:szCs w:val="22"/>
              </w:rPr>
              <w:t>Итого</w:t>
            </w:r>
            <w:r w:rsidRPr="00F90155">
              <w:rPr>
                <w:sz w:val="22"/>
                <w:szCs w:val="22"/>
                <w:lang w:val="en-US"/>
              </w:rPr>
              <w:t xml:space="preserve"> / Total</w:t>
            </w:r>
            <w:r w:rsidRPr="00F90155">
              <w:rPr>
                <w:sz w:val="22"/>
                <w:szCs w:val="22"/>
              </w:rPr>
              <w:t>:</w:t>
            </w:r>
          </w:p>
        </w:tc>
        <w:tc>
          <w:tcPr>
            <w:tcW w:w="850" w:type="dxa"/>
          </w:tcPr>
          <w:p w:rsidR="00F90155" w:rsidRPr="00F90155" w:rsidRDefault="00F90155" w:rsidP="00593102">
            <w:pPr>
              <w:jc w:val="center"/>
              <w:rPr>
                <w:sz w:val="22"/>
                <w:szCs w:val="22"/>
              </w:rPr>
            </w:pPr>
          </w:p>
        </w:tc>
        <w:tc>
          <w:tcPr>
            <w:tcW w:w="1134" w:type="dxa"/>
          </w:tcPr>
          <w:p w:rsidR="00F90155" w:rsidRPr="00FD7E49" w:rsidRDefault="00F90155" w:rsidP="00593102">
            <w:pPr>
              <w:jc w:val="center"/>
              <w:rPr>
                <w:sz w:val="22"/>
                <w:szCs w:val="22"/>
                <w:lang w:val="en-US"/>
              </w:rPr>
            </w:pPr>
          </w:p>
        </w:tc>
        <w:tc>
          <w:tcPr>
            <w:tcW w:w="993" w:type="dxa"/>
          </w:tcPr>
          <w:p w:rsidR="00F90155" w:rsidRPr="00F90155" w:rsidRDefault="00F90155" w:rsidP="00593102">
            <w:pPr>
              <w:jc w:val="center"/>
              <w:rPr>
                <w:sz w:val="22"/>
                <w:szCs w:val="22"/>
              </w:rPr>
            </w:pPr>
          </w:p>
        </w:tc>
        <w:tc>
          <w:tcPr>
            <w:tcW w:w="1417" w:type="dxa"/>
            <w:vAlign w:val="center"/>
          </w:tcPr>
          <w:p w:rsidR="00F90155" w:rsidRPr="00510E6B" w:rsidRDefault="00F90155" w:rsidP="00593102">
            <w:pPr>
              <w:jc w:val="center"/>
              <w:rPr>
                <w:sz w:val="22"/>
                <w:szCs w:val="22"/>
                <w:lang w:val="en-US"/>
              </w:rPr>
            </w:pPr>
          </w:p>
        </w:tc>
      </w:tr>
    </w:tbl>
    <w:p w:rsidR="00F90155" w:rsidRPr="00F90155" w:rsidRDefault="00F90155" w:rsidP="00F90155">
      <w:pPr>
        <w:pStyle w:val="a9"/>
        <w:rPr>
          <w:sz w:val="22"/>
          <w:szCs w:val="22"/>
          <w:lang w:val="en-US"/>
        </w:rPr>
      </w:pPr>
      <w:r w:rsidRPr="00F90155">
        <w:rPr>
          <w:sz w:val="22"/>
          <w:szCs w:val="22"/>
          <w:lang w:val="en-US"/>
        </w:rPr>
        <w:t xml:space="preserve">2. </w:t>
      </w:r>
      <w:r w:rsidRPr="00F90155">
        <w:rPr>
          <w:sz w:val="22"/>
          <w:szCs w:val="22"/>
        </w:rPr>
        <w:t>Итого</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спецификации</w:t>
      </w:r>
      <w:r w:rsidRPr="00F90155">
        <w:rPr>
          <w:sz w:val="22"/>
          <w:szCs w:val="22"/>
          <w:lang w:val="en-US"/>
        </w:rPr>
        <w:t xml:space="preserve"> / Total under the Specification:</w:t>
      </w:r>
    </w:p>
    <w:p w:rsidR="00F90155" w:rsidRPr="00510E6B" w:rsidRDefault="0007034B" w:rsidP="00F90155">
      <w:pPr>
        <w:pStyle w:val="a9"/>
        <w:rPr>
          <w:sz w:val="22"/>
          <w:szCs w:val="22"/>
          <w:lang w:val="en-US"/>
        </w:rPr>
      </w:pPr>
      <w:r w:rsidRPr="0007034B">
        <w:rPr>
          <w:sz w:val="22"/>
          <w:szCs w:val="22"/>
          <w:lang w:val="en-US"/>
        </w:rPr>
        <w:t>_____________</w:t>
      </w:r>
      <w:r w:rsidR="00F90155" w:rsidRPr="00510E6B">
        <w:rPr>
          <w:sz w:val="22"/>
          <w:szCs w:val="22"/>
          <w:lang w:val="en-US"/>
        </w:rPr>
        <w:t xml:space="preserve"> </w:t>
      </w:r>
      <w:r w:rsidR="00F90155" w:rsidRPr="00F90155">
        <w:rPr>
          <w:sz w:val="22"/>
          <w:szCs w:val="22"/>
          <w:lang w:val="en-US"/>
        </w:rPr>
        <w:t>USD</w:t>
      </w:r>
      <w:r w:rsidR="00F90155" w:rsidRPr="00510E6B">
        <w:rPr>
          <w:sz w:val="22"/>
          <w:szCs w:val="22"/>
          <w:lang w:val="en-US"/>
        </w:rPr>
        <w:t xml:space="preserve"> /  </w:t>
      </w:r>
      <w:r w:rsidRPr="00EA0D1E">
        <w:rPr>
          <w:sz w:val="22"/>
          <w:szCs w:val="22"/>
          <w:lang w:val="en-US"/>
        </w:rPr>
        <w:t>____________</w:t>
      </w:r>
      <w:r w:rsidR="00F90155" w:rsidRPr="00510E6B">
        <w:rPr>
          <w:sz w:val="22"/>
          <w:szCs w:val="22"/>
          <w:lang w:val="en-US"/>
        </w:rPr>
        <w:t xml:space="preserve"> </w:t>
      </w:r>
      <w:r w:rsidR="00F90155" w:rsidRPr="00F90155">
        <w:rPr>
          <w:sz w:val="22"/>
          <w:szCs w:val="22"/>
          <w:lang w:val="en-US"/>
        </w:rPr>
        <w:t>USD</w:t>
      </w:r>
    </w:p>
    <w:p w:rsidR="00F90155" w:rsidRPr="00510E6B" w:rsidRDefault="00F90155" w:rsidP="00F90155">
      <w:pPr>
        <w:pStyle w:val="a9"/>
        <w:rPr>
          <w:sz w:val="22"/>
          <w:szCs w:val="22"/>
          <w:lang w:val="en-US"/>
        </w:rPr>
      </w:pPr>
      <w:r w:rsidRPr="00F90155">
        <w:rPr>
          <w:sz w:val="22"/>
          <w:szCs w:val="22"/>
          <w:lang w:val="en-US"/>
        </w:rPr>
        <w:t xml:space="preserve">3. </w:t>
      </w:r>
      <w:r w:rsidRPr="00F90155">
        <w:rPr>
          <w:sz w:val="22"/>
          <w:szCs w:val="22"/>
        </w:rPr>
        <w:t>Условия</w:t>
      </w:r>
      <w:r w:rsidRPr="00F90155">
        <w:rPr>
          <w:sz w:val="22"/>
          <w:szCs w:val="22"/>
          <w:lang w:val="en-US"/>
        </w:rPr>
        <w:t xml:space="preserve"> </w:t>
      </w:r>
      <w:r w:rsidRPr="00F90155">
        <w:rPr>
          <w:sz w:val="22"/>
          <w:szCs w:val="22"/>
        </w:rPr>
        <w:t>поставки</w:t>
      </w:r>
      <w:r w:rsidRPr="00F90155">
        <w:rPr>
          <w:sz w:val="22"/>
          <w:szCs w:val="22"/>
          <w:lang w:val="en-US"/>
        </w:rPr>
        <w:t xml:space="preserve"> / Terms of Delivery: </w:t>
      </w:r>
    </w:p>
    <w:p w:rsidR="00F90155" w:rsidRPr="00F90155" w:rsidRDefault="00F90155" w:rsidP="00F90155">
      <w:pPr>
        <w:pStyle w:val="a9"/>
        <w:rPr>
          <w:sz w:val="22"/>
          <w:szCs w:val="22"/>
          <w:lang w:val="en-US"/>
        </w:rPr>
      </w:pPr>
      <w:r w:rsidRPr="00F90155">
        <w:rPr>
          <w:sz w:val="22"/>
          <w:szCs w:val="22"/>
          <w:lang w:val="en-US"/>
        </w:rPr>
        <w:t xml:space="preserve">4. </w:t>
      </w:r>
      <w:r w:rsidRPr="00F90155">
        <w:rPr>
          <w:sz w:val="22"/>
          <w:szCs w:val="22"/>
        </w:rPr>
        <w:t>Срок</w:t>
      </w:r>
      <w:r w:rsidRPr="00F90155">
        <w:rPr>
          <w:sz w:val="22"/>
          <w:szCs w:val="22"/>
          <w:lang w:val="en-US"/>
        </w:rPr>
        <w:t xml:space="preserve"> </w:t>
      </w:r>
      <w:r w:rsidRPr="00F90155">
        <w:rPr>
          <w:sz w:val="22"/>
          <w:szCs w:val="22"/>
        </w:rPr>
        <w:t>поставки</w:t>
      </w:r>
      <w:r w:rsidRPr="00F90155">
        <w:rPr>
          <w:sz w:val="22"/>
          <w:szCs w:val="22"/>
          <w:lang w:val="en-US"/>
        </w:rPr>
        <w:t xml:space="preserve">/Date of Delivery: </w:t>
      </w:r>
    </w:p>
    <w:tbl>
      <w:tblPr>
        <w:tblW w:w="66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6"/>
        <w:gridCol w:w="1234"/>
        <w:gridCol w:w="1234"/>
      </w:tblGrid>
      <w:tr w:rsidR="00F90155" w:rsidRPr="00B7658D" w:rsidTr="00DE6F9D">
        <w:trPr>
          <w:trHeight w:val="73"/>
        </w:trPr>
        <w:tc>
          <w:tcPr>
            <w:tcW w:w="4136" w:type="dxa"/>
            <w:tcBorders>
              <w:top w:val="single" w:sz="4" w:space="0" w:color="auto"/>
              <w:left w:val="single" w:sz="4" w:space="0" w:color="auto"/>
              <w:bottom w:val="single" w:sz="4" w:space="0" w:color="auto"/>
              <w:right w:val="single" w:sz="4" w:space="0" w:color="auto"/>
            </w:tcBorders>
          </w:tcPr>
          <w:p w:rsidR="00F90155" w:rsidRPr="00510E6B" w:rsidRDefault="00F90155" w:rsidP="00E72ED5">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EA0D1E" w:rsidRDefault="00F90155" w:rsidP="00593102">
            <w:pPr>
              <w:rPr>
                <w:sz w:val="22"/>
                <w:szCs w:val="22"/>
                <w:lang w:val="en-US"/>
              </w:rPr>
            </w:pPr>
          </w:p>
        </w:tc>
        <w:tc>
          <w:tcPr>
            <w:tcW w:w="1234" w:type="dxa"/>
            <w:tcBorders>
              <w:top w:val="single" w:sz="4" w:space="0" w:color="auto"/>
              <w:left w:val="single" w:sz="4" w:space="0" w:color="auto"/>
              <w:bottom w:val="single" w:sz="4" w:space="0" w:color="auto"/>
              <w:right w:val="single" w:sz="4" w:space="0" w:color="auto"/>
            </w:tcBorders>
          </w:tcPr>
          <w:p w:rsidR="00F90155" w:rsidRPr="00510E6B" w:rsidRDefault="00F90155" w:rsidP="00593102">
            <w:pPr>
              <w:rPr>
                <w:sz w:val="22"/>
                <w:szCs w:val="22"/>
                <w:lang w:val="en-US"/>
              </w:rPr>
            </w:pPr>
          </w:p>
        </w:tc>
      </w:tr>
    </w:tbl>
    <w:p w:rsidR="00510E6B" w:rsidRPr="00C27692" w:rsidRDefault="00F90155" w:rsidP="004E546B">
      <w:pPr>
        <w:jc w:val="both"/>
        <w:rPr>
          <w:sz w:val="22"/>
          <w:szCs w:val="22"/>
        </w:rPr>
      </w:pPr>
      <w:r w:rsidRPr="00510E6B">
        <w:rPr>
          <w:sz w:val="22"/>
          <w:szCs w:val="22"/>
        </w:rPr>
        <w:t xml:space="preserve">5. </w:t>
      </w:r>
      <w:r w:rsidR="00510E6B" w:rsidRPr="00F90155">
        <w:rPr>
          <w:sz w:val="22"/>
          <w:szCs w:val="22"/>
        </w:rPr>
        <w:t>Условие</w:t>
      </w:r>
      <w:r w:rsidR="00510E6B" w:rsidRPr="00175AEC">
        <w:rPr>
          <w:sz w:val="22"/>
          <w:szCs w:val="22"/>
        </w:rPr>
        <w:t xml:space="preserve"> </w:t>
      </w:r>
      <w:r w:rsidR="00510E6B" w:rsidRPr="00F90155">
        <w:rPr>
          <w:sz w:val="22"/>
          <w:szCs w:val="22"/>
        </w:rPr>
        <w:t>оплаты</w:t>
      </w:r>
      <w:r w:rsidR="00510E6B" w:rsidRPr="00175AEC">
        <w:rPr>
          <w:sz w:val="22"/>
          <w:szCs w:val="22"/>
        </w:rPr>
        <w:t xml:space="preserve"> / </w:t>
      </w:r>
      <w:r w:rsidR="00510E6B" w:rsidRPr="00F90155">
        <w:rPr>
          <w:sz w:val="22"/>
          <w:szCs w:val="22"/>
          <w:lang w:val="en-US"/>
        </w:rPr>
        <w:t>Terms</w:t>
      </w:r>
      <w:r w:rsidR="00510E6B" w:rsidRPr="00175AEC">
        <w:rPr>
          <w:sz w:val="22"/>
          <w:szCs w:val="22"/>
        </w:rPr>
        <w:t xml:space="preserve"> </w:t>
      </w:r>
      <w:r w:rsidR="00510E6B" w:rsidRPr="00F90155">
        <w:rPr>
          <w:sz w:val="22"/>
          <w:szCs w:val="22"/>
          <w:lang w:val="en-US"/>
        </w:rPr>
        <w:t>of</w:t>
      </w:r>
      <w:r w:rsidR="00510E6B" w:rsidRPr="00175AEC">
        <w:rPr>
          <w:sz w:val="22"/>
          <w:szCs w:val="22"/>
        </w:rPr>
        <w:t xml:space="preserve"> </w:t>
      </w:r>
      <w:r w:rsidR="00510E6B" w:rsidRPr="00117F49">
        <w:rPr>
          <w:sz w:val="22"/>
          <w:szCs w:val="22"/>
          <w:lang w:val="en-US"/>
        </w:rPr>
        <w:t>Payment</w:t>
      </w:r>
      <w:r w:rsidR="00510E6B" w:rsidRPr="00117F49">
        <w:rPr>
          <w:sz w:val="22"/>
          <w:szCs w:val="22"/>
        </w:rPr>
        <w:t xml:space="preserve">: отсрочка платежа </w:t>
      </w:r>
      <w:r w:rsidR="00E72ED5">
        <w:rPr>
          <w:sz w:val="22"/>
          <w:szCs w:val="22"/>
        </w:rPr>
        <w:t>3</w:t>
      </w:r>
      <w:r w:rsidR="00510E6B" w:rsidRPr="00117F49">
        <w:rPr>
          <w:sz w:val="22"/>
          <w:szCs w:val="22"/>
        </w:rPr>
        <w:t xml:space="preserve">0 календарных </w:t>
      </w:r>
      <w:r w:rsidR="00510E6B" w:rsidRPr="00C27692">
        <w:rPr>
          <w:sz w:val="22"/>
          <w:szCs w:val="22"/>
        </w:rPr>
        <w:t xml:space="preserve">дней с даты </w:t>
      </w:r>
      <w:r w:rsidR="008321FF" w:rsidRPr="00C27692">
        <w:rPr>
          <w:sz w:val="22"/>
          <w:szCs w:val="22"/>
        </w:rPr>
        <w:t>поступления т</w:t>
      </w:r>
      <w:r w:rsidR="008321FF" w:rsidRPr="00C27692">
        <w:rPr>
          <w:sz w:val="22"/>
          <w:szCs w:val="22"/>
        </w:rPr>
        <w:t>о</w:t>
      </w:r>
      <w:r w:rsidR="008321FF" w:rsidRPr="00C27692">
        <w:rPr>
          <w:sz w:val="22"/>
          <w:szCs w:val="22"/>
        </w:rPr>
        <w:t>вара на склад Покупателя</w:t>
      </w:r>
      <w:r w:rsidR="00510E6B" w:rsidRPr="00C27692">
        <w:rPr>
          <w:sz w:val="22"/>
          <w:szCs w:val="22"/>
        </w:rPr>
        <w:t>, при условии положительного заключения Покупателя о качестве товара/</w:t>
      </w:r>
    </w:p>
    <w:p w:rsidR="00510E6B" w:rsidRPr="00AA7A66" w:rsidRDefault="00510E6B" w:rsidP="00510E6B">
      <w:pPr>
        <w:jc w:val="both"/>
        <w:rPr>
          <w:sz w:val="22"/>
          <w:szCs w:val="22"/>
          <w:lang w:val="en-US"/>
        </w:rPr>
      </w:pPr>
      <w:r w:rsidRPr="00C27692">
        <w:rPr>
          <w:sz w:val="22"/>
          <w:szCs w:val="22"/>
          <w:lang w:val="en-US"/>
        </w:rPr>
        <w:t xml:space="preserve">Deferred payment for </w:t>
      </w:r>
      <w:r w:rsidR="00E72ED5" w:rsidRPr="00C27692">
        <w:rPr>
          <w:sz w:val="22"/>
          <w:szCs w:val="22"/>
          <w:lang w:val="en-US"/>
        </w:rPr>
        <w:t>3</w:t>
      </w:r>
      <w:r w:rsidRPr="00C27692">
        <w:rPr>
          <w:sz w:val="22"/>
          <w:szCs w:val="22"/>
          <w:lang w:val="en-US"/>
        </w:rPr>
        <w:t xml:space="preserve">0 calendar days from </w:t>
      </w:r>
      <w:r w:rsidR="00820798" w:rsidRPr="00C27692">
        <w:rPr>
          <w:sz w:val="22"/>
          <w:szCs w:val="22"/>
          <w:lang w:val="en-US"/>
        </w:rPr>
        <w:t xml:space="preserve">date of receipt of the goods at the Purchaser's warehouse </w:t>
      </w:r>
      <w:r w:rsidRPr="00C27692">
        <w:rPr>
          <w:sz w:val="22"/>
          <w:szCs w:val="22"/>
          <w:lang w:val="en-US"/>
        </w:rPr>
        <w:t>subject to a positive conclusion about the quality of the goods by Purchaser QC department</w:t>
      </w:r>
      <w:r w:rsidRPr="00AA7A66">
        <w:rPr>
          <w:sz w:val="22"/>
          <w:szCs w:val="22"/>
          <w:lang w:val="en-US"/>
        </w:rPr>
        <w:t>.</w:t>
      </w:r>
    </w:p>
    <w:p w:rsidR="00F90155" w:rsidRPr="006E3E42" w:rsidRDefault="00F90155" w:rsidP="00510E6B">
      <w:pPr>
        <w:jc w:val="both"/>
        <w:rPr>
          <w:sz w:val="22"/>
          <w:szCs w:val="22"/>
          <w:lang w:val="en-US"/>
        </w:rPr>
      </w:pPr>
      <w:r w:rsidRPr="00F90155">
        <w:rPr>
          <w:sz w:val="22"/>
          <w:szCs w:val="22"/>
          <w:lang w:val="en-US"/>
        </w:rPr>
        <w:t xml:space="preserve">6. </w:t>
      </w:r>
      <w:r w:rsidRPr="00F90155">
        <w:rPr>
          <w:sz w:val="22"/>
          <w:szCs w:val="22"/>
        </w:rPr>
        <w:t>Валюта</w:t>
      </w:r>
      <w:r w:rsidRPr="00F90155">
        <w:rPr>
          <w:sz w:val="22"/>
          <w:szCs w:val="22"/>
          <w:lang w:val="en-US"/>
        </w:rPr>
        <w:t xml:space="preserve"> </w:t>
      </w:r>
      <w:r w:rsidRPr="00F90155">
        <w:rPr>
          <w:sz w:val="22"/>
          <w:szCs w:val="22"/>
        </w:rPr>
        <w:t>платежа</w:t>
      </w:r>
      <w:r w:rsidR="006E3E42">
        <w:rPr>
          <w:sz w:val="22"/>
          <w:szCs w:val="22"/>
          <w:lang w:val="en-US"/>
        </w:rPr>
        <w:t>:</w:t>
      </w:r>
      <w:r w:rsidRPr="00F90155">
        <w:rPr>
          <w:sz w:val="22"/>
          <w:szCs w:val="22"/>
          <w:lang w:val="en-US"/>
        </w:rPr>
        <w:t xml:space="preserve"> </w:t>
      </w:r>
      <w:r w:rsidRPr="00510E6B">
        <w:rPr>
          <w:sz w:val="22"/>
          <w:szCs w:val="22"/>
          <w:lang w:val="en-US"/>
        </w:rPr>
        <w:t>USD - Payment Currency: USD</w:t>
      </w:r>
    </w:p>
    <w:p w:rsidR="00F90155" w:rsidRPr="00F90155" w:rsidRDefault="00F90155" w:rsidP="00F90155">
      <w:pPr>
        <w:pStyle w:val="a9"/>
        <w:rPr>
          <w:sz w:val="22"/>
          <w:szCs w:val="22"/>
          <w:lang w:val="en-US"/>
        </w:rPr>
      </w:pPr>
      <w:r w:rsidRPr="00F90155">
        <w:rPr>
          <w:sz w:val="22"/>
          <w:szCs w:val="22"/>
          <w:lang w:val="en-US"/>
        </w:rPr>
        <w:t xml:space="preserve">7. </w:t>
      </w:r>
      <w:r w:rsidRPr="00F90155">
        <w:rPr>
          <w:sz w:val="22"/>
          <w:szCs w:val="22"/>
        </w:rPr>
        <w:t>Изготовитель</w:t>
      </w:r>
      <w:r w:rsidRPr="00F90155">
        <w:rPr>
          <w:sz w:val="22"/>
          <w:szCs w:val="22"/>
          <w:lang w:val="en-US"/>
        </w:rPr>
        <w:t xml:space="preserve"> </w:t>
      </w:r>
      <w:r w:rsidRPr="00F90155">
        <w:rPr>
          <w:sz w:val="22"/>
          <w:szCs w:val="22"/>
        </w:rPr>
        <w:t>и</w:t>
      </w:r>
      <w:r w:rsidRPr="00F90155">
        <w:rPr>
          <w:sz w:val="22"/>
          <w:szCs w:val="22"/>
          <w:lang w:val="en-US"/>
        </w:rPr>
        <w:t xml:space="preserve"> </w:t>
      </w:r>
      <w:r w:rsidRPr="00F90155">
        <w:rPr>
          <w:sz w:val="22"/>
          <w:szCs w:val="22"/>
        </w:rPr>
        <w:t>страна</w:t>
      </w:r>
      <w:r w:rsidRPr="00F90155">
        <w:rPr>
          <w:sz w:val="22"/>
          <w:szCs w:val="22"/>
          <w:lang w:val="en-US"/>
        </w:rPr>
        <w:t xml:space="preserve"> </w:t>
      </w:r>
      <w:r w:rsidRPr="00F90155">
        <w:rPr>
          <w:sz w:val="22"/>
          <w:szCs w:val="22"/>
        </w:rPr>
        <w:t>изготовителя</w:t>
      </w:r>
      <w:r w:rsidRPr="00F90155">
        <w:rPr>
          <w:sz w:val="22"/>
          <w:szCs w:val="22"/>
          <w:lang w:val="en-US"/>
        </w:rPr>
        <w:t xml:space="preserve"> / Manufacturer and Country of the Manufacturer:</w:t>
      </w:r>
    </w:p>
    <w:p w:rsidR="000B39F0" w:rsidRPr="0007034B" w:rsidRDefault="00F90155" w:rsidP="0007034B">
      <w:pPr>
        <w:rPr>
          <w:sz w:val="22"/>
          <w:szCs w:val="22"/>
          <w:lang w:val="en-US"/>
        </w:rPr>
      </w:pPr>
      <w:r w:rsidRPr="00F90155">
        <w:rPr>
          <w:sz w:val="22"/>
          <w:szCs w:val="22"/>
          <w:lang w:val="en-US"/>
        </w:rPr>
        <w:t>8.</w:t>
      </w:r>
      <w:r w:rsidRPr="00F90155">
        <w:rPr>
          <w:sz w:val="22"/>
          <w:szCs w:val="22"/>
        </w:rPr>
        <w:t>Качество</w:t>
      </w:r>
      <w:r w:rsidRPr="00F90155">
        <w:rPr>
          <w:sz w:val="22"/>
          <w:szCs w:val="22"/>
          <w:lang w:val="en-US"/>
        </w:rPr>
        <w:t xml:space="preserve"> </w:t>
      </w:r>
      <w:r w:rsidRPr="00F90155">
        <w:rPr>
          <w:sz w:val="22"/>
          <w:szCs w:val="22"/>
        </w:rPr>
        <w:t>поставляемого</w:t>
      </w:r>
      <w:r w:rsidRPr="00F90155">
        <w:rPr>
          <w:sz w:val="22"/>
          <w:szCs w:val="22"/>
          <w:lang w:val="en-US"/>
        </w:rPr>
        <w:t xml:space="preserve"> </w:t>
      </w:r>
      <w:r w:rsidRPr="00F90155">
        <w:rPr>
          <w:sz w:val="22"/>
          <w:szCs w:val="22"/>
        </w:rPr>
        <w:t>товара</w:t>
      </w:r>
      <w:r w:rsidRPr="00F90155">
        <w:rPr>
          <w:sz w:val="22"/>
          <w:szCs w:val="22"/>
          <w:lang w:val="en-US"/>
        </w:rPr>
        <w:t xml:space="preserve"> </w:t>
      </w:r>
      <w:r w:rsidRPr="00F90155">
        <w:rPr>
          <w:sz w:val="22"/>
          <w:szCs w:val="22"/>
        </w:rPr>
        <w:t>по</w:t>
      </w:r>
      <w:r w:rsidRPr="00F90155">
        <w:rPr>
          <w:sz w:val="22"/>
          <w:szCs w:val="22"/>
          <w:lang w:val="en-US"/>
        </w:rPr>
        <w:t xml:space="preserve"> </w:t>
      </w:r>
      <w:r w:rsidRPr="00F90155">
        <w:rPr>
          <w:sz w:val="22"/>
          <w:szCs w:val="22"/>
        </w:rPr>
        <w:t>данной</w:t>
      </w:r>
      <w:r w:rsidRPr="00F90155">
        <w:rPr>
          <w:sz w:val="22"/>
          <w:szCs w:val="22"/>
          <w:lang w:val="en-US"/>
        </w:rPr>
        <w:t xml:space="preserve"> </w:t>
      </w:r>
      <w:r w:rsidRPr="00F90155">
        <w:rPr>
          <w:sz w:val="22"/>
          <w:szCs w:val="22"/>
        </w:rPr>
        <w:t>спецификации</w:t>
      </w:r>
      <w:r w:rsidRPr="00F90155">
        <w:rPr>
          <w:sz w:val="22"/>
          <w:szCs w:val="22"/>
          <w:lang w:val="en-US"/>
        </w:rPr>
        <w:t xml:space="preserve"> </w:t>
      </w:r>
      <w:r w:rsidRPr="00F90155">
        <w:rPr>
          <w:sz w:val="22"/>
          <w:szCs w:val="22"/>
        </w:rPr>
        <w:t>должно</w:t>
      </w:r>
      <w:r w:rsidRPr="00F90155">
        <w:rPr>
          <w:sz w:val="22"/>
          <w:szCs w:val="22"/>
          <w:lang w:val="en-US"/>
        </w:rPr>
        <w:t xml:space="preserve"> </w:t>
      </w:r>
      <w:r w:rsidRPr="00F90155">
        <w:rPr>
          <w:sz w:val="22"/>
          <w:szCs w:val="22"/>
        </w:rPr>
        <w:t>соответствовать</w:t>
      </w:r>
      <w:r w:rsidRPr="00F90155">
        <w:rPr>
          <w:sz w:val="22"/>
          <w:szCs w:val="22"/>
          <w:lang w:val="en-US"/>
        </w:rPr>
        <w:t xml:space="preserve"> / Quality of the d</w:t>
      </w:r>
      <w:r w:rsidRPr="00F90155">
        <w:rPr>
          <w:sz w:val="22"/>
          <w:szCs w:val="22"/>
          <w:lang w:val="en-US"/>
        </w:rPr>
        <w:t>e</w:t>
      </w:r>
      <w:r w:rsidRPr="00F90155">
        <w:rPr>
          <w:sz w:val="22"/>
          <w:szCs w:val="22"/>
          <w:lang w:val="en-US"/>
        </w:rPr>
        <w:t xml:space="preserve">livered goods under this Specification shall be compliant with: </w:t>
      </w:r>
      <w:r w:rsidR="000B39F0" w:rsidRPr="0007034B">
        <w:rPr>
          <w:sz w:val="22"/>
          <w:szCs w:val="22"/>
          <w:lang w:val="en-US"/>
        </w:rPr>
        <w:t>.</w:t>
      </w:r>
    </w:p>
    <w:p w:rsidR="00F90155" w:rsidRPr="00F90155" w:rsidRDefault="00F90155" w:rsidP="00F90155">
      <w:pPr>
        <w:rPr>
          <w:sz w:val="22"/>
          <w:szCs w:val="22"/>
        </w:rPr>
      </w:pPr>
      <w:r w:rsidRPr="00F90155">
        <w:rPr>
          <w:sz w:val="22"/>
          <w:szCs w:val="22"/>
        </w:rPr>
        <w:t xml:space="preserve">9.Товар приобретается для собственного производства (потребления) / </w:t>
      </w:r>
    </w:p>
    <w:p w:rsidR="00F90155" w:rsidRPr="00F90155" w:rsidRDefault="00F90155" w:rsidP="00F90155">
      <w:pPr>
        <w:rPr>
          <w:sz w:val="22"/>
          <w:szCs w:val="22"/>
          <w:lang w:val="en-US"/>
        </w:rPr>
      </w:pPr>
      <w:r w:rsidRPr="00F90155">
        <w:rPr>
          <w:sz w:val="22"/>
          <w:szCs w:val="22"/>
          <w:lang w:val="en-US"/>
        </w:rPr>
        <w:t>Goods are purchased for own manufacture (consumption).</w:t>
      </w:r>
    </w:p>
    <w:p w:rsidR="00F90155" w:rsidRPr="00CC06C0" w:rsidRDefault="00F90155" w:rsidP="00F90155">
      <w:pPr>
        <w:spacing w:before="120" w:after="120"/>
        <w:rPr>
          <w:sz w:val="22"/>
          <w:szCs w:val="22"/>
        </w:rPr>
      </w:pPr>
      <w:r w:rsidRPr="00F90155">
        <w:rPr>
          <w:sz w:val="22"/>
          <w:szCs w:val="22"/>
        </w:rPr>
        <w:t>Настоящая</w:t>
      </w:r>
      <w:r w:rsidRPr="00CC06C0">
        <w:rPr>
          <w:sz w:val="22"/>
          <w:szCs w:val="22"/>
        </w:rPr>
        <w:t xml:space="preserve"> </w:t>
      </w:r>
      <w:r w:rsidRPr="00F90155">
        <w:rPr>
          <w:sz w:val="22"/>
          <w:szCs w:val="22"/>
        </w:rPr>
        <w:t>спецификация</w:t>
      </w:r>
      <w:r w:rsidRPr="00CC06C0">
        <w:rPr>
          <w:sz w:val="22"/>
          <w:szCs w:val="22"/>
        </w:rPr>
        <w:t xml:space="preserve">, </w:t>
      </w:r>
      <w:r w:rsidRPr="00F90155">
        <w:rPr>
          <w:sz w:val="22"/>
          <w:szCs w:val="22"/>
        </w:rPr>
        <w:t>переданная</w:t>
      </w:r>
      <w:r w:rsidRPr="00CC06C0">
        <w:rPr>
          <w:sz w:val="22"/>
          <w:szCs w:val="22"/>
        </w:rPr>
        <w:t xml:space="preserve"> </w:t>
      </w:r>
      <w:r w:rsidRPr="00F90155">
        <w:rPr>
          <w:sz w:val="22"/>
          <w:szCs w:val="22"/>
        </w:rPr>
        <w:t>и</w:t>
      </w:r>
      <w:r w:rsidRPr="00CC06C0">
        <w:rPr>
          <w:sz w:val="22"/>
          <w:szCs w:val="22"/>
        </w:rPr>
        <w:t xml:space="preserve"> </w:t>
      </w:r>
      <w:r w:rsidRPr="00F90155">
        <w:rPr>
          <w:sz w:val="22"/>
          <w:szCs w:val="22"/>
        </w:rPr>
        <w:t>полученная</w:t>
      </w:r>
      <w:r w:rsidRPr="00CC06C0">
        <w:rPr>
          <w:sz w:val="22"/>
          <w:szCs w:val="22"/>
        </w:rPr>
        <w:t xml:space="preserve"> </w:t>
      </w:r>
      <w:r w:rsidRPr="00F90155">
        <w:rPr>
          <w:sz w:val="22"/>
          <w:szCs w:val="22"/>
        </w:rPr>
        <w:t>посредством</w:t>
      </w:r>
      <w:r w:rsidRPr="00CC06C0">
        <w:rPr>
          <w:sz w:val="22"/>
          <w:szCs w:val="22"/>
        </w:rPr>
        <w:t xml:space="preserve"> </w:t>
      </w:r>
      <w:r w:rsidRPr="00F90155">
        <w:rPr>
          <w:sz w:val="22"/>
          <w:szCs w:val="22"/>
        </w:rPr>
        <w:t>факсимильной</w:t>
      </w:r>
      <w:r w:rsidRPr="00CC06C0">
        <w:rPr>
          <w:sz w:val="22"/>
          <w:szCs w:val="22"/>
        </w:rPr>
        <w:t xml:space="preserve"> </w:t>
      </w:r>
      <w:r w:rsidRPr="00F90155">
        <w:rPr>
          <w:sz w:val="22"/>
          <w:szCs w:val="22"/>
        </w:rPr>
        <w:t>связи</w:t>
      </w:r>
      <w:r w:rsidR="00CC06C0">
        <w:rPr>
          <w:sz w:val="22"/>
          <w:szCs w:val="22"/>
        </w:rPr>
        <w:t xml:space="preserve"> или электронной почте</w:t>
      </w:r>
      <w:r w:rsidRPr="00CC06C0">
        <w:rPr>
          <w:sz w:val="22"/>
          <w:szCs w:val="22"/>
        </w:rPr>
        <w:t xml:space="preserve">, </w:t>
      </w:r>
      <w:r w:rsidRPr="00F90155">
        <w:rPr>
          <w:sz w:val="22"/>
          <w:szCs w:val="22"/>
        </w:rPr>
        <w:t>имеет</w:t>
      </w:r>
      <w:r w:rsidRPr="00CC06C0">
        <w:rPr>
          <w:sz w:val="22"/>
          <w:szCs w:val="22"/>
        </w:rPr>
        <w:t xml:space="preserve"> </w:t>
      </w:r>
      <w:r w:rsidRPr="00F90155">
        <w:rPr>
          <w:sz w:val="22"/>
          <w:szCs w:val="22"/>
        </w:rPr>
        <w:t>юридическую</w:t>
      </w:r>
      <w:r w:rsidRPr="00CC06C0">
        <w:rPr>
          <w:sz w:val="22"/>
          <w:szCs w:val="22"/>
        </w:rPr>
        <w:t xml:space="preserve"> </w:t>
      </w:r>
      <w:r w:rsidRPr="00F90155">
        <w:rPr>
          <w:sz w:val="22"/>
          <w:szCs w:val="22"/>
        </w:rPr>
        <w:t>силу</w:t>
      </w:r>
      <w:r w:rsidRPr="00CC06C0">
        <w:rPr>
          <w:sz w:val="22"/>
          <w:szCs w:val="22"/>
        </w:rPr>
        <w:t xml:space="preserve"> / </w:t>
      </w:r>
      <w:r w:rsidRPr="00F90155">
        <w:rPr>
          <w:sz w:val="22"/>
          <w:szCs w:val="22"/>
          <w:lang w:val="en-US"/>
        </w:rPr>
        <w:t>This</w:t>
      </w:r>
      <w:r w:rsidRPr="00CC06C0">
        <w:rPr>
          <w:sz w:val="22"/>
          <w:szCs w:val="22"/>
        </w:rPr>
        <w:t xml:space="preserve"> </w:t>
      </w:r>
      <w:r w:rsidRPr="00F90155">
        <w:rPr>
          <w:sz w:val="22"/>
          <w:szCs w:val="22"/>
          <w:lang w:val="en-US"/>
        </w:rPr>
        <w:t>specification</w:t>
      </w:r>
      <w:r w:rsidRPr="00CC06C0">
        <w:rPr>
          <w:sz w:val="22"/>
          <w:szCs w:val="22"/>
        </w:rPr>
        <w:t xml:space="preserve"> </w:t>
      </w:r>
      <w:r w:rsidRPr="00F90155">
        <w:rPr>
          <w:sz w:val="22"/>
          <w:szCs w:val="22"/>
          <w:lang w:val="en-US"/>
        </w:rPr>
        <w:t>sent</w:t>
      </w:r>
      <w:r w:rsidRPr="00CC06C0">
        <w:rPr>
          <w:sz w:val="22"/>
          <w:szCs w:val="22"/>
        </w:rPr>
        <w:t xml:space="preserve"> </w:t>
      </w:r>
      <w:r w:rsidRPr="00F90155">
        <w:rPr>
          <w:sz w:val="22"/>
          <w:szCs w:val="22"/>
          <w:lang w:val="en-US"/>
        </w:rPr>
        <w:t>and</w:t>
      </w:r>
      <w:r w:rsidRPr="00CC06C0">
        <w:rPr>
          <w:sz w:val="22"/>
          <w:szCs w:val="22"/>
        </w:rPr>
        <w:t xml:space="preserve"> </w:t>
      </w:r>
      <w:r w:rsidRPr="00F90155">
        <w:rPr>
          <w:sz w:val="22"/>
          <w:szCs w:val="22"/>
          <w:lang w:val="en-US"/>
        </w:rPr>
        <w:t>received</w:t>
      </w:r>
      <w:r w:rsidRPr="00CC06C0">
        <w:rPr>
          <w:sz w:val="22"/>
          <w:szCs w:val="22"/>
        </w:rPr>
        <w:t xml:space="preserve"> </w:t>
      </w:r>
      <w:r w:rsidRPr="00F90155">
        <w:rPr>
          <w:sz w:val="22"/>
          <w:szCs w:val="22"/>
          <w:lang w:val="en-US"/>
        </w:rPr>
        <w:t>by</w:t>
      </w:r>
      <w:r w:rsidRPr="00CC06C0">
        <w:rPr>
          <w:sz w:val="22"/>
          <w:szCs w:val="22"/>
        </w:rPr>
        <w:t xml:space="preserve"> </w:t>
      </w:r>
      <w:r w:rsidRPr="00F90155">
        <w:rPr>
          <w:sz w:val="22"/>
          <w:szCs w:val="22"/>
          <w:lang w:val="en-US"/>
        </w:rPr>
        <w:t>fax</w:t>
      </w:r>
      <w:r w:rsidRPr="00CC06C0">
        <w:rPr>
          <w:sz w:val="22"/>
          <w:szCs w:val="22"/>
        </w:rPr>
        <w:t xml:space="preserve"> </w:t>
      </w:r>
      <w:r w:rsidRPr="00F90155">
        <w:rPr>
          <w:sz w:val="22"/>
          <w:szCs w:val="22"/>
          <w:lang w:val="en-US"/>
        </w:rPr>
        <w:t>is</w:t>
      </w:r>
      <w:r w:rsidRPr="00CC06C0">
        <w:rPr>
          <w:sz w:val="22"/>
          <w:szCs w:val="22"/>
        </w:rPr>
        <w:t xml:space="preserve"> </w:t>
      </w:r>
      <w:r w:rsidRPr="00F90155">
        <w:rPr>
          <w:sz w:val="22"/>
          <w:szCs w:val="22"/>
          <w:lang w:val="en-US"/>
        </w:rPr>
        <w:t>legally</w:t>
      </w:r>
      <w:r w:rsidRPr="00CC06C0">
        <w:rPr>
          <w:sz w:val="22"/>
          <w:szCs w:val="22"/>
        </w:rPr>
        <w:t xml:space="preserve"> </w:t>
      </w:r>
      <w:r w:rsidRPr="00F90155">
        <w:rPr>
          <w:sz w:val="22"/>
          <w:szCs w:val="22"/>
          <w:lang w:val="en-US"/>
        </w:rPr>
        <w:t>valid</w:t>
      </w:r>
      <w:r w:rsidRPr="00CC06C0">
        <w:rPr>
          <w:sz w:val="22"/>
          <w:szCs w:val="22"/>
        </w:rPr>
        <w:t>.</w:t>
      </w:r>
    </w:p>
    <w:p w:rsidR="004451E5" w:rsidRPr="00CC06C0" w:rsidRDefault="004451E5" w:rsidP="00F90155">
      <w:pPr>
        <w:spacing w:before="120" w:after="120"/>
        <w:rPr>
          <w:b/>
          <w:sz w:val="22"/>
          <w:szCs w:val="22"/>
        </w:rPr>
      </w:pPr>
    </w:p>
    <w:tbl>
      <w:tblPr>
        <w:tblW w:w="0" w:type="auto"/>
        <w:tblLook w:val="04A0" w:firstRow="1" w:lastRow="0" w:firstColumn="1" w:lastColumn="0" w:noHBand="0" w:noVBand="1"/>
      </w:tblPr>
      <w:tblGrid>
        <w:gridCol w:w="5017"/>
        <w:gridCol w:w="5018"/>
      </w:tblGrid>
      <w:tr w:rsidR="00F90155" w:rsidRPr="00F90155" w:rsidTr="004451E5">
        <w:tc>
          <w:tcPr>
            <w:tcW w:w="5017" w:type="dxa"/>
          </w:tcPr>
          <w:p w:rsidR="00F90155" w:rsidRPr="00F90155" w:rsidRDefault="00F90155" w:rsidP="00593102">
            <w:pPr>
              <w:rPr>
                <w:b/>
                <w:sz w:val="22"/>
                <w:szCs w:val="22"/>
                <w:lang w:val="en-US"/>
              </w:rPr>
            </w:pPr>
            <w:r w:rsidRPr="00F90155">
              <w:rPr>
                <w:b/>
                <w:sz w:val="22"/>
                <w:szCs w:val="22"/>
              </w:rPr>
              <w:t>ПРОДАВЕЦ</w:t>
            </w:r>
            <w:r w:rsidRPr="00F90155">
              <w:rPr>
                <w:b/>
                <w:sz w:val="22"/>
                <w:szCs w:val="22"/>
                <w:lang w:val="en-US"/>
              </w:rPr>
              <w:t>/ SELLER</w:t>
            </w:r>
          </w:p>
        </w:tc>
        <w:tc>
          <w:tcPr>
            <w:tcW w:w="5018" w:type="dxa"/>
          </w:tcPr>
          <w:p w:rsidR="00F90155" w:rsidRPr="00F90155" w:rsidRDefault="00F90155" w:rsidP="00593102">
            <w:pPr>
              <w:rPr>
                <w:b/>
                <w:sz w:val="22"/>
                <w:szCs w:val="22"/>
                <w:lang w:val="en-US"/>
              </w:rPr>
            </w:pPr>
            <w:r w:rsidRPr="00F90155">
              <w:rPr>
                <w:b/>
                <w:sz w:val="22"/>
                <w:szCs w:val="22"/>
              </w:rPr>
              <w:t>ПОКУПАТЕЛЬ</w:t>
            </w:r>
            <w:r w:rsidRPr="00F90155">
              <w:rPr>
                <w:b/>
                <w:sz w:val="22"/>
                <w:szCs w:val="22"/>
                <w:lang w:val="en-US"/>
              </w:rPr>
              <w:t>/ PURCHASER:</w:t>
            </w:r>
          </w:p>
        </w:tc>
      </w:tr>
      <w:tr w:rsidR="00F90155" w:rsidRPr="00F90155" w:rsidTr="004451E5">
        <w:tc>
          <w:tcPr>
            <w:tcW w:w="5017" w:type="dxa"/>
          </w:tcPr>
          <w:p w:rsidR="00F90155" w:rsidRPr="00F90155" w:rsidRDefault="00F90155" w:rsidP="00593102">
            <w:pPr>
              <w:rPr>
                <w:b/>
                <w:sz w:val="22"/>
                <w:szCs w:val="22"/>
                <w:lang w:val="en-US"/>
              </w:rPr>
            </w:pPr>
          </w:p>
        </w:tc>
        <w:tc>
          <w:tcPr>
            <w:tcW w:w="5018" w:type="dxa"/>
          </w:tcPr>
          <w:p w:rsidR="00F90155" w:rsidRPr="00F90155" w:rsidRDefault="00FA4EDD" w:rsidP="008E23FA">
            <w:pPr>
              <w:rPr>
                <w:b/>
                <w:sz w:val="22"/>
                <w:szCs w:val="22"/>
                <w:lang w:val="en-US"/>
              </w:rPr>
            </w:pPr>
            <w:r w:rsidRPr="00120547">
              <w:rPr>
                <w:b/>
                <w:lang w:val="en-US"/>
              </w:rPr>
              <w:t>JSC</w:t>
            </w:r>
            <w:r w:rsidRPr="00D72230">
              <w:rPr>
                <w:b/>
                <w:lang w:val="en-US"/>
              </w:rPr>
              <w:t xml:space="preserve"> B</w:t>
            </w:r>
            <w:r>
              <w:rPr>
                <w:b/>
                <w:lang w:val="en-US"/>
              </w:rPr>
              <w:t>ZMP</w:t>
            </w:r>
          </w:p>
        </w:tc>
      </w:tr>
      <w:tr w:rsidR="00F90155" w:rsidRPr="00F90155" w:rsidTr="004451E5">
        <w:tc>
          <w:tcPr>
            <w:tcW w:w="5017" w:type="dxa"/>
          </w:tcPr>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F90155" w:rsidRDefault="00F90155" w:rsidP="00593102">
            <w:pPr>
              <w:rPr>
                <w:b/>
                <w:sz w:val="22"/>
                <w:szCs w:val="22"/>
                <w:lang w:val="en-US"/>
              </w:rPr>
            </w:pPr>
          </w:p>
          <w:p w:rsidR="00F90155" w:rsidRPr="0007034B" w:rsidRDefault="00F90155" w:rsidP="004451E5">
            <w:pPr>
              <w:jc w:val="both"/>
              <w:rPr>
                <w:b/>
                <w:sz w:val="22"/>
                <w:szCs w:val="22"/>
              </w:rPr>
            </w:pPr>
            <w:r w:rsidRPr="000B39F0">
              <w:rPr>
                <w:b/>
                <w:sz w:val="22"/>
                <w:szCs w:val="22"/>
                <w:lang w:val="en-US"/>
              </w:rPr>
              <w:t xml:space="preserve">__________________ </w:t>
            </w:r>
            <w:r w:rsidR="0007034B">
              <w:rPr>
                <w:b/>
                <w:sz w:val="22"/>
                <w:szCs w:val="22"/>
              </w:rPr>
              <w:t>____________</w:t>
            </w:r>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F90155" w:rsidRPr="000B39F0" w:rsidRDefault="004451E5" w:rsidP="004451E5">
            <w:pPr>
              <w:jc w:val="both"/>
              <w:rPr>
                <w:b/>
                <w:sz w:val="22"/>
                <w:szCs w:val="22"/>
                <w:lang w:val="en-US"/>
              </w:rPr>
            </w:pPr>
            <w:r w:rsidRPr="00AF3209">
              <w:rPr>
                <w:b/>
                <w:sz w:val="18"/>
                <w:szCs w:val="18"/>
                <w:lang w:val="en-US"/>
              </w:rPr>
              <w:t>L.S</w:t>
            </w:r>
          </w:p>
          <w:p w:rsidR="00F90155" w:rsidRPr="000B39F0" w:rsidRDefault="00F90155" w:rsidP="00593102">
            <w:pPr>
              <w:ind w:left="142"/>
              <w:jc w:val="both"/>
              <w:rPr>
                <w:b/>
                <w:sz w:val="22"/>
                <w:szCs w:val="22"/>
                <w:lang w:val="en-US"/>
              </w:rPr>
            </w:pPr>
          </w:p>
          <w:p w:rsidR="00F90155" w:rsidRPr="00F90155" w:rsidRDefault="00F90155" w:rsidP="00593102">
            <w:pPr>
              <w:ind w:left="142"/>
              <w:jc w:val="both"/>
              <w:rPr>
                <w:b/>
                <w:sz w:val="22"/>
                <w:szCs w:val="22"/>
                <w:lang w:val="en-US"/>
              </w:rPr>
            </w:pPr>
          </w:p>
        </w:tc>
        <w:tc>
          <w:tcPr>
            <w:tcW w:w="5018" w:type="dxa"/>
          </w:tcPr>
          <w:p w:rsidR="00F90155" w:rsidRPr="00F90155" w:rsidRDefault="00F90155" w:rsidP="00593102">
            <w:pPr>
              <w:rPr>
                <w:b/>
                <w:sz w:val="22"/>
                <w:szCs w:val="22"/>
                <w:lang w:val="en-US"/>
              </w:rPr>
            </w:pPr>
          </w:p>
          <w:p w:rsidR="00F90155" w:rsidRPr="000B39F0" w:rsidRDefault="00F90155" w:rsidP="00593102">
            <w:pPr>
              <w:rPr>
                <w:b/>
                <w:sz w:val="22"/>
                <w:szCs w:val="22"/>
                <w:lang w:val="en-US"/>
              </w:rPr>
            </w:pPr>
          </w:p>
          <w:p w:rsidR="00F90155" w:rsidRPr="00F90155" w:rsidRDefault="00F90155" w:rsidP="00593102">
            <w:pPr>
              <w:rPr>
                <w:b/>
                <w:sz w:val="22"/>
                <w:szCs w:val="22"/>
                <w:lang w:val="en-US"/>
              </w:rPr>
            </w:pPr>
          </w:p>
          <w:p w:rsidR="00F90155" w:rsidRDefault="00F90155" w:rsidP="004451E5">
            <w:pPr>
              <w:jc w:val="both"/>
              <w:rPr>
                <w:b/>
                <w:sz w:val="22"/>
                <w:szCs w:val="22"/>
                <w:lang w:val="en-US"/>
              </w:rPr>
            </w:pPr>
            <w:r w:rsidRPr="00F90155">
              <w:rPr>
                <w:b/>
                <w:sz w:val="22"/>
                <w:szCs w:val="22"/>
                <w:lang w:val="en-US"/>
              </w:rPr>
              <w:t xml:space="preserve">_______________________ </w:t>
            </w:r>
            <w:r w:rsidR="00FD7E49" w:rsidRPr="00616827">
              <w:rPr>
                <w:b/>
                <w:sz w:val="22"/>
                <w:szCs w:val="22"/>
                <w:lang w:val="en-US"/>
              </w:rPr>
              <w:t xml:space="preserve">Mr.  S. </w:t>
            </w:r>
            <w:proofErr w:type="spellStart"/>
            <w:r w:rsidR="00FD7E49" w:rsidRPr="00616827">
              <w:rPr>
                <w:b/>
                <w:sz w:val="22"/>
                <w:szCs w:val="22"/>
                <w:lang w:val="en-US"/>
              </w:rPr>
              <w:t>Panamarou</w:t>
            </w:r>
            <w:proofErr w:type="spellEnd"/>
          </w:p>
          <w:p w:rsidR="004451E5" w:rsidRPr="00710EA6" w:rsidRDefault="004451E5" w:rsidP="004451E5">
            <w:pPr>
              <w:spacing w:line="240" w:lineRule="atLeast"/>
              <w:rPr>
                <w:b/>
                <w:sz w:val="18"/>
                <w:szCs w:val="18"/>
                <w:lang w:val="en-US"/>
              </w:rPr>
            </w:pPr>
            <w:r w:rsidRPr="00AF3209">
              <w:rPr>
                <w:b/>
                <w:sz w:val="18"/>
                <w:szCs w:val="18"/>
              </w:rPr>
              <w:t>М</w:t>
            </w:r>
            <w:r w:rsidRPr="00710EA6">
              <w:rPr>
                <w:b/>
                <w:sz w:val="18"/>
                <w:szCs w:val="18"/>
                <w:lang w:val="en-US"/>
              </w:rPr>
              <w:t>.</w:t>
            </w:r>
            <w:r w:rsidRPr="00AF3209">
              <w:rPr>
                <w:b/>
                <w:sz w:val="18"/>
                <w:szCs w:val="18"/>
              </w:rPr>
              <w:t>П</w:t>
            </w:r>
            <w:r w:rsidRPr="00710EA6">
              <w:rPr>
                <w:b/>
                <w:sz w:val="18"/>
                <w:szCs w:val="18"/>
                <w:lang w:val="en-US"/>
              </w:rPr>
              <w:t xml:space="preserve">. </w:t>
            </w:r>
          </w:p>
          <w:p w:rsidR="004451E5" w:rsidRPr="00F90155" w:rsidRDefault="004451E5" w:rsidP="004451E5">
            <w:pPr>
              <w:jc w:val="both"/>
              <w:rPr>
                <w:b/>
                <w:sz w:val="22"/>
                <w:szCs w:val="22"/>
                <w:lang w:val="en-US"/>
              </w:rPr>
            </w:pPr>
            <w:r w:rsidRPr="00AF3209">
              <w:rPr>
                <w:b/>
                <w:sz w:val="18"/>
                <w:szCs w:val="18"/>
                <w:lang w:val="en-US"/>
              </w:rPr>
              <w:t>L.S</w:t>
            </w:r>
          </w:p>
        </w:tc>
      </w:tr>
    </w:tbl>
    <w:p w:rsidR="00F90155" w:rsidRPr="00F90155" w:rsidRDefault="00F90155" w:rsidP="00F90155">
      <w:pPr>
        <w:ind w:firstLine="426"/>
        <w:rPr>
          <w:sz w:val="22"/>
          <w:szCs w:val="22"/>
          <w:lang w:val="en-US"/>
        </w:rPr>
      </w:pPr>
    </w:p>
    <w:p w:rsidR="00EE39DB" w:rsidRPr="00F90155" w:rsidRDefault="00EE39DB" w:rsidP="0001729B">
      <w:pPr>
        <w:ind w:firstLine="426"/>
        <w:jc w:val="center"/>
        <w:rPr>
          <w:b/>
          <w:i/>
          <w:sz w:val="22"/>
          <w:szCs w:val="22"/>
          <w:lang w:val="en-US"/>
        </w:rPr>
      </w:pPr>
    </w:p>
    <w:p w:rsidR="00EE39DB" w:rsidRPr="00725225" w:rsidRDefault="00EE39DB" w:rsidP="0001729B">
      <w:pPr>
        <w:ind w:firstLine="426"/>
        <w:jc w:val="center"/>
        <w:rPr>
          <w:b/>
          <w:i/>
          <w:lang w:val="en-US"/>
        </w:rPr>
      </w:pPr>
    </w:p>
    <w:sectPr w:rsidR="00EE39DB" w:rsidRPr="00725225" w:rsidSect="000D52EA">
      <w:pgSz w:w="11906" w:h="16838"/>
      <w:pgMar w:top="539" w:right="386"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E63" w:rsidRDefault="00277E63">
      <w:r>
        <w:separator/>
      </w:r>
    </w:p>
  </w:endnote>
  <w:endnote w:type="continuationSeparator" w:id="0">
    <w:p w:rsidR="00277E63" w:rsidRDefault="0027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A74" w:rsidRPr="00373B39" w:rsidRDefault="00532A74" w:rsidP="00725225">
    <w:pPr>
      <w:pStyle w:val="a6"/>
      <w:rPr>
        <w:sz w:val="22"/>
        <w:szCs w:val="22"/>
      </w:rPr>
    </w:pPr>
    <w:r>
      <w:rPr>
        <w:sz w:val="22"/>
        <w:szCs w:val="22"/>
        <w:lang w:val="en-US"/>
      </w:rPr>
      <w:t>Contract No</w:t>
    </w:r>
    <w:r>
      <w:rPr>
        <w:sz w:val="22"/>
        <w:szCs w:val="22"/>
      </w:rPr>
      <w:t>________</w:t>
    </w:r>
    <w:r>
      <w:rPr>
        <w:sz w:val="22"/>
        <w:szCs w:val="22"/>
        <w:lang w:val="en-US"/>
      </w:rPr>
      <w:t xml:space="preserve"> dated </w:t>
    </w:r>
    <w:r>
      <w:rPr>
        <w:sz w:val="22"/>
        <w:szCs w:val="22"/>
      </w:rPr>
      <w:t>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E63" w:rsidRDefault="00277E63">
      <w:r>
        <w:separator/>
      </w:r>
    </w:p>
  </w:footnote>
  <w:footnote w:type="continuationSeparator" w:id="0">
    <w:p w:rsidR="00277E63" w:rsidRDefault="00277E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A74" w:rsidRDefault="00532A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32A74" w:rsidRDefault="00532A7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A74" w:rsidRDefault="00532A7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8D74F8">
      <w:rPr>
        <w:rStyle w:val="a4"/>
        <w:noProof/>
      </w:rPr>
      <w:t>3</w:t>
    </w:r>
    <w:r>
      <w:rPr>
        <w:rStyle w:val="a4"/>
      </w:rPr>
      <w:fldChar w:fldCharType="end"/>
    </w:r>
  </w:p>
  <w:p w:rsidR="00532A74" w:rsidRDefault="00532A7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E5178"/>
    <w:multiLevelType w:val="hybridMultilevel"/>
    <w:tmpl w:val="3D80AA76"/>
    <w:lvl w:ilvl="0" w:tplc="4FB08D1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A4D4AF1"/>
    <w:multiLevelType w:val="hybridMultilevel"/>
    <w:tmpl w:val="73389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56584C"/>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abstractNum w:abstractNumId="3">
    <w:nsid w:val="16D9334E"/>
    <w:multiLevelType w:val="hybridMultilevel"/>
    <w:tmpl w:val="996EA074"/>
    <w:lvl w:ilvl="0" w:tplc="53D21868">
      <w:start w:val="8"/>
      <w:numFmt w:val="bullet"/>
      <w:lvlText w:val="-"/>
      <w:lvlJc w:val="left"/>
      <w:pPr>
        <w:tabs>
          <w:tab w:val="num" w:pos="1770"/>
        </w:tabs>
        <w:ind w:left="1770" w:hanging="360"/>
      </w:pPr>
      <w:rPr>
        <w:rFonts w:ascii="Times New Roman" w:eastAsia="Times New Roman" w:hAnsi="Times New Roman" w:cs="Times New Roman" w:hint="default"/>
      </w:rPr>
    </w:lvl>
    <w:lvl w:ilvl="1" w:tplc="04190003" w:tentative="1">
      <w:start w:val="1"/>
      <w:numFmt w:val="bullet"/>
      <w:lvlText w:val="o"/>
      <w:lvlJc w:val="left"/>
      <w:pPr>
        <w:tabs>
          <w:tab w:val="num" w:pos="2490"/>
        </w:tabs>
        <w:ind w:left="2490" w:hanging="360"/>
      </w:pPr>
      <w:rPr>
        <w:rFonts w:ascii="Courier New" w:hAnsi="Courier New" w:hint="default"/>
      </w:rPr>
    </w:lvl>
    <w:lvl w:ilvl="2" w:tplc="04190005" w:tentative="1">
      <w:start w:val="1"/>
      <w:numFmt w:val="bullet"/>
      <w:lvlText w:val=""/>
      <w:lvlJc w:val="left"/>
      <w:pPr>
        <w:tabs>
          <w:tab w:val="num" w:pos="3210"/>
        </w:tabs>
        <w:ind w:left="3210" w:hanging="360"/>
      </w:pPr>
      <w:rPr>
        <w:rFonts w:ascii="Wingdings" w:hAnsi="Wingdings" w:hint="default"/>
      </w:rPr>
    </w:lvl>
    <w:lvl w:ilvl="3" w:tplc="04190001" w:tentative="1">
      <w:start w:val="1"/>
      <w:numFmt w:val="bullet"/>
      <w:lvlText w:val=""/>
      <w:lvlJc w:val="left"/>
      <w:pPr>
        <w:tabs>
          <w:tab w:val="num" w:pos="3930"/>
        </w:tabs>
        <w:ind w:left="3930" w:hanging="360"/>
      </w:pPr>
      <w:rPr>
        <w:rFonts w:ascii="Symbol" w:hAnsi="Symbol" w:hint="default"/>
      </w:rPr>
    </w:lvl>
    <w:lvl w:ilvl="4" w:tplc="04190003" w:tentative="1">
      <w:start w:val="1"/>
      <w:numFmt w:val="bullet"/>
      <w:lvlText w:val="o"/>
      <w:lvlJc w:val="left"/>
      <w:pPr>
        <w:tabs>
          <w:tab w:val="num" w:pos="4650"/>
        </w:tabs>
        <w:ind w:left="4650" w:hanging="360"/>
      </w:pPr>
      <w:rPr>
        <w:rFonts w:ascii="Courier New" w:hAnsi="Courier New" w:hint="default"/>
      </w:rPr>
    </w:lvl>
    <w:lvl w:ilvl="5" w:tplc="04190005" w:tentative="1">
      <w:start w:val="1"/>
      <w:numFmt w:val="bullet"/>
      <w:lvlText w:val=""/>
      <w:lvlJc w:val="left"/>
      <w:pPr>
        <w:tabs>
          <w:tab w:val="num" w:pos="5370"/>
        </w:tabs>
        <w:ind w:left="5370" w:hanging="360"/>
      </w:pPr>
      <w:rPr>
        <w:rFonts w:ascii="Wingdings" w:hAnsi="Wingdings" w:hint="default"/>
      </w:rPr>
    </w:lvl>
    <w:lvl w:ilvl="6" w:tplc="04190001" w:tentative="1">
      <w:start w:val="1"/>
      <w:numFmt w:val="bullet"/>
      <w:lvlText w:val=""/>
      <w:lvlJc w:val="left"/>
      <w:pPr>
        <w:tabs>
          <w:tab w:val="num" w:pos="6090"/>
        </w:tabs>
        <w:ind w:left="6090" w:hanging="360"/>
      </w:pPr>
      <w:rPr>
        <w:rFonts w:ascii="Symbol" w:hAnsi="Symbol" w:hint="default"/>
      </w:rPr>
    </w:lvl>
    <w:lvl w:ilvl="7" w:tplc="04190003" w:tentative="1">
      <w:start w:val="1"/>
      <w:numFmt w:val="bullet"/>
      <w:lvlText w:val="o"/>
      <w:lvlJc w:val="left"/>
      <w:pPr>
        <w:tabs>
          <w:tab w:val="num" w:pos="6810"/>
        </w:tabs>
        <w:ind w:left="6810" w:hanging="360"/>
      </w:pPr>
      <w:rPr>
        <w:rFonts w:ascii="Courier New" w:hAnsi="Courier New" w:hint="default"/>
      </w:rPr>
    </w:lvl>
    <w:lvl w:ilvl="8" w:tplc="04190005" w:tentative="1">
      <w:start w:val="1"/>
      <w:numFmt w:val="bullet"/>
      <w:lvlText w:val=""/>
      <w:lvlJc w:val="left"/>
      <w:pPr>
        <w:tabs>
          <w:tab w:val="num" w:pos="7530"/>
        </w:tabs>
        <w:ind w:left="7530" w:hanging="360"/>
      </w:pPr>
      <w:rPr>
        <w:rFonts w:ascii="Wingdings" w:hAnsi="Wingdings" w:hint="default"/>
      </w:rPr>
    </w:lvl>
  </w:abstractNum>
  <w:abstractNum w:abstractNumId="4">
    <w:nsid w:val="502F5CD7"/>
    <w:multiLevelType w:val="hybridMultilevel"/>
    <w:tmpl w:val="F0CA1836"/>
    <w:lvl w:ilvl="0" w:tplc="E25209F2">
      <w:start w:val="2"/>
      <w:numFmt w:val="bullet"/>
      <w:lvlText w:val="-"/>
      <w:lvlJc w:val="left"/>
      <w:pPr>
        <w:tabs>
          <w:tab w:val="num" w:pos="1710"/>
        </w:tabs>
        <w:ind w:left="1710" w:hanging="99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56D90412"/>
    <w:multiLevelType w:val="multilevel"/>
    <w:tmpl w:val="AB1831B0"/>
    <w:lvl w:ilvl="0">
      <w:start w:val="3"/>
      <w:numFmt w:val="decimal"/>
      <w:lvlText w:val="%1."/>
      <w:lvlJc w:val="left"/>
      <w:pPr>
        <w:tabs>
          <w:tab w:val="num" w:pos="480"/>
        </w:tabs>
        <w:ind w:left="480" w:hanging="480"/>
      </w:pPr>
      <w:rPr>
        <w:rFonts w:hint="default"/>
      </w:rPr>
    </w:lvl>
    <w:lvl w:ilvl="1">
      <w:start w:val="5"/>
      <w:numFmt w:val="decimal"/>
      <w:lvlText w:val="%1.%2."/>
      <w:lvlJc w:val="left"/>
      <w:pPr>
        <w:tabs>
          <w:tab w:val="num" w:pos="906"/>
        </w:tabs>
        <w:ind w:left="906" w:hanging="48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6">
    <w:nsid w:val="58CD6704"/>
    <w:multiLevelType w:val="hybridMultilevel"/>
    <w:tmpl w:val="C7C09228"/>
    <w:lvl w:ilvl="0" w:tplc="39E2181C">
      <w:start w:val="1"/>
      <w:numFmt w:val="bullet"/>
      <w:lvlText w:val=""/>
      <w:lvlJc w:val="left"/>
      <w:pPr>
        <w:tabs>
          <w:tab w:val="num" w:pos="1943"/>
        </w:tabs>
        <w:ind w:left="1943"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cs="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cs="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cs="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7">
    <w:nsid w:val="5C8B0B89"/>
    <w:multiLevelType w:val="hybridMultilevel"/>
    <w:tmpl w:val="AD9CEC6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8AB3D28"/>
    <w:multiLevelType w:val="hybridMultilevel"/>
    <w:tmpl w:val="2DC08266"/>
    <w:lvl w:ilvl="0" w:tplc="1FE290AE">
      <w:start w:val="1"/>
      <w:numFmt w:val="decimal"/>
      <w:lvlText w:val="%1."/>
      <w:lvlJc w:val="left"/>
      <w:pPr>
        <w:tabs>
          <w:tab w:val="num" w:pos="720"/>
        </w:tabs>
        <w:ind w:left="720" w:hanging="360"/>
      </w:pPr>
      <w:rPr>
        <w:rFonts w:hint="default"/>
      </w:rPr>
    </w:lvl>
    <w:lvl w:ilvl="1" w:tplc="D92ADED2">
      <w:numFmt w:val="none"/>
      <w:lvlText w:val=""/>
      <w:lvlJc w:val="left"/>
      <w:pPr>
        <w:tabs>
          <w:tab w:val="num" w:pos="360"/>
        </w:tabs>
      </w:pPr>
    </w:lvl>
    <w:lvl w:ilvl="2" w:tplc="BC98875E">
      <w:numFmt w:val="none"/>
      <w:lvlText w:val=""/>
      <w:lvlJc w:val="left"/>
      <w:pPr>
        <w:tabs>
          <w:tab w:val="num" w:pos="360"/>
        </w:tabs>
      </w:pPr>
    </w:lvl>
    <w:lvl w:ilvl="3" w:tplc="9BAA3604">
      <w:numFmt w:val="none"/>
      <w:lvlText w:val=""/>
      <w:lvlJc w:val="left"/>
      <w:pPr>
        <w:tabs>
          <w:tab w:val="num" w:pos="360"/>
        </w:tabs>
      </w:pPr>
    </w:lvl>
    <w:lvl w:ilvl="4" w:tplc="B6E40048">
      <w:numFmt w:val="none"/>
      <w:lvlText w:val=""/>
      <w:lvlJc w:val="left"/>
      <w:pPr>
        <w:tabs>
          <w:tab w:val="num" w:pos="360"/>
        </w:tabs>
      </w:pPr>
    </w:lvl>
    <w:lvl w:ilvl="5" w:tplc="32E297EC">
      <w:numFmt w:val="none"/>
      <w:lvlText w:val=""/>
      <w:lvlJc w:val="left"/>
      <w:pPr>
        <w:tabs>
          <w:tab w:val="num" w:pos="360"/>
        </w:tabs>
      </w:pPr>
    </w:lvl>
    <w:lvl w:ilvl="6" w:tplc="A9E64CF8">
      <w:numFmt w:val="none"/>
      <w:lvlText w:val=""/>
      <w:lvlJc w:val="left"/>
      <w:pPr>
        <w:tabs>
          <w:tab w:val="num" w:pos="360"/>
        </w:tabs>
      </w:pPr>
    </w:lvl>
    <w:lvl w:ilvl="7" w:tplc="1D6627C0">
      <w:numFmt w:val="none"/>
      <w:lvlText w:val=""/>
      <w:lvlJc w:val="left"/>
      <w:pPr>
        <w:tabs>
          <w:tab w:val="num" w:pos="360"/>
        </w:tabs>
      </w:pPr>
    </w:lvl>
    <w:lvl w:ilvl="8" w:tplc="6D945A96">
      <w:numFmt w:val="none"/>
      <w:lvlText w:val=""/>
      <w:lvlJc w:val="left"/>
      <w:pPr>
        <w:tabs>
          <w:tab w:val="num" w:pos="360"/>
        </w:tabs>
      </w:pPr>
    </w:lvl>
  </w:abstractNum>
  <w:num w:numId="1">
    <w:abstractNumId w:val="2"/>
  </w:num>
  <w:num w:numId="2">
    <w:abstractNumId w:val="4"/>
  </w:num>
  <w:num w:numId="3">
    <w:abstractNumId w:val="3"/>
  </w:num>
  <w:num w:numId="4">
    <w:abstractNumId w:val="6"/>
  </w:num>
  <w:num w:numId="5">
    <w:abstractNumId w:val="5"/>
  </w:num>
  <w:num w:numId="6">
    <w:abstractNumId w:val="7"/>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27D"/>
    <w:rsid w:val="00011D5E"/>
    <w:rsid w:val="000155E5"/>
    <w:rsid w:val="0001729B"/>
    <w:rsid w:val="00025CD4"/>
    <w:rsid w:val="00041016"/>
    <w:rsid w:val="00041313"/>
    <w:rsid w:val="000442D7"/>
    <w:rsid w:val="00044569"/>
    <w:rsid w:val="0005221A"/>
    <w:rsid w:val="00057C14"/>
    <w:rsid w:val="00062B70"/>
    <w:rsid w:val="0007034B"/>
    <w:rsid w:val="000748D2"/>
    <w:rsid w:val="000772F1"/>
    <w:rsid w:val="00080BB7"/>
    <w:rsid w:val="000862D0"/>
    <w:rsid w:val="000863B2"/>
    <w:rsid w:val="00090CE7"/>
    <w:rsid w:val="000A1A82"/>
    <w:rsid w:val="000A3458"/>
    <w:rsid w:val="000A40F5"/>
    <w:rsid w:val="000B28F7"/>
    <w:rsid w:val="000B39F0"/>
    <w:rsid w:val="000C7E3E"/>
    <w:rsid w:val="000D001F"/>
    <w:rsid w:val="000D52EA"/>
    <w:rsid w:val="000E2232"/>
    <w:rsid w:val="000E2A1B"/>
    <w:rsid w:val="000F55C2"/>
    <w:rsid w:val="000F6C0A"/>
    <w:rsid w:val="001041AB"/>
    <w:rsid w:val="00106D69"/>
    <w:rsid w:val="001076DD"/>
    <w:rsid w:val="00121701"/>
    <w:rsid w:val="00125FC2"/>
    <w:rsid w:val="00126C4D"/>
    <w:rsid w:val="00130ADF"/>
    <w:rsid w:val="00135CDC"/>
    <w:rsid w:val="00151286"/>
    <w:rsid w:val="00173C63"/>
    <w:rsid w:val="00173FAB"/>
    <w:rsid w:val="001810F9"/>
    <w:rsid w:val="00182F3D"/>
    <w:rsid w:val="001858E9"/>
    <w:rsid w:val="001927E9"/>
    <w:rsid w:val="001A1F82"/>
    <w:rsid w:val="001A3CAC"/>
    <w:rsid w:val="001A52AA"/>
    <w:rsid w:val="001B63A9"/>
    <w:rsid w:val="001B69F9"/>
    <w:rsid w:val="001C1E9C"/>
    <w:rsid w:val="001C1F23"/>
    <w:rsid w:val="001C27FB"/>
    <w:rsid w:val="001C673A"/>
    <w:rsid w:val="001D02EC"/>
    <w:rsid w:val="001D6D2F"/>
    <w:rsid w:val="001F0ABF"/>
    <w:rsid w:val="001F0D36"/>
    <w:rsid w:val="001F3FE4"/>
    <w:rsid w:val="001F5487"/>
    <w:rsid w:val="001F67B0"/>
    <w:rsid w:val="00212E46"/>
    <w:rsid w:val="00232ECC"/>
    <w:rsid w:val="002339A7"/>
    <w:rsid w:val="00241870"/>
    <w:rsid w:val="0025176E"/>
    <w:rsid w:val="00251F29"/>
    <w:rsid w:val="00252545"/>
    <w:rsid w:val="00267123"/>
    <w:rsid w:val="00271B31"/>
    <w:rsid w:val="00275E42"/>
    <w:rsid w:val="00277E63"/>
    <w:rsid w:val="002961EE"/>
    <w:rsid w:val="002A260A"/>
    <w:rsid w:val="002A3349"/>
    <w:rsid w:val="002C4C96"/>
    <w:rsid w:val="002C66C7"/>
    <w:rsid w:val="002C6FF1"/>
    <w:rsid w:val="002D1624"/>
    <w:rsid w:val="002E5581"/>
    <w:rsid w:val="00310E84"/>
    <w:rsid w:val="00311290"/>
    <w:rsid w:val="00312C84"/>
    <w:rsid w:val="00320722"/>
    <w:rsid w:val="00320C8A"/>
    <w:rsid w:val="00321A7A"/>
    <w:rsid w:val="00323CE4"/>
    <w:rsid w:val="00325512"/>
    <w:rsid w:val="00331230"/>
    <w:rsid w:val="00341514"/>
    <w:rsid w:val="00342008"/>
    <w:rsid w:val="00342174"/>
    <w:rsid w:val="00342C92"/>
    <w:rsid w:val="0035033C"/>
    <w:rsid w:val="003540EF"/>
    <w:rsid w:val="0036280D"/>
    <w:rsid w:val="00373B39"/>
    <w:rsid w:val="00382F73"/>
    <w:rsid w:val="0039293D"/>
    <w:rsid w:val="003A09C9"/>
    <w:rsid w:val="003A5189"/>
    <w:rsid w:val="003B0B8D"/>
    <w:rsid w:val="003B1753"/>
    <w:rsid w:val="003B2A75"/>
    <w:rsid w:val="003B2EEC"/>
    <w:rsid w:val="003B61CA"/>
    <w:rsid w:val="003C2FA0"/>
    <w:rsid w:val="003C3F6E"/>
    <w:rsid w:val="003C7DAC"/>
    <w:rsid w:val="003D0AD2"/>
    <w:rsid w:val="003E65C5"/>
    <w:rsid w:val="003E6C87"/>
    <w:rsid w:val="00403453"/>
    <w:rsid w:val="00412ED6"/>
    <w:rsid w:val="004165FE"/>
    <w:rsid w:val="00424246"/>
    <w:rsid w:val="00424ECC"/>
    <w:rsid w:val="00437F63"/>
    <w:rsid w:val="004451E5"/>
    <w:rsid w:val="00453B4D"/>
    <w:rsid w:val="0046003E"/>
    <w:rsid w:val="004605DF"/>
    <w:rsid w:val="004612C6"/>
    <w:rsid w:val="0046587B"/>
    <w:rsid w:val="00486CC9"/>
    <w:rsid w:val="00491B9B"/>
    <w:rsid w:val="00496A31"/>
    <w:rsid w:val="004A0B9E"/>
    <w:rsid w:val="004A5521"/>
    <w:rsid w:val="004A7430"/>
    <w:rsid w:val="004B5AEC"/>
    <w:rsid w:val="004C4C31"/>
    <w:rsid w:val="004E2E07"/>
    <w:rsid w:val="004E546B"/>
    <w:rsid w:val="004F115D"/>
    <w:rsid w:val="005057A3"/>
    <w:rsid w:val="00506CD1"/>
    <w:rsid w:val="00507E2E"/>
    <w:rsid w:val="00510E6B"/>
    <w:rsid w:val="005123E5"/>
    <w:rsid w:val="005125E6"/>
    <w:rsid w:val="0052276D"/>
    <w:rsid w:val="005252AB"/>
    <w:rsid w:val="00532A74"/>
    <w:rsid w:val="005469A0"/>
    <w:rsid w:val="005536EC"/>
    <w:rsid w:val="005651DA"/>
    <w:rsid w:val="00566B9F"/>
    <w:rsid w:val="00567776"/>
    <w:rsid w:val="00567E56"/>
    <w:rsid w:val="005717D0"/>
    <w:rsid w:val="00574290"/>
    <w:rsid w:val="0057713B"/>
    <w:rsid w:val="005833E8"/>
    <w:rsid w:val="0058415A"/>
    <w:rsid w:val="00587D80"/>
    <w:rsid w:val="00593102"/>
    <w:rsid w:val="005960AA"/>
    <w:rsid w:val="005A1898"/>
    <w:rsid w:val="005A2398"/>
    <w:rsid w:val="005A7942"/>
    <w:rsid w:val="005A7BC6"/>
    <w:rsid w:val="005B224A"/>
    <w:rsid w:val="005B62C1"/>
    <w:rsid w:val="005C0017"/>
    <w:rsid w:val="005E0073"/>
    <w:rsid w:val="005E7A49"/>
    <w:rsid w:val="005F1E02"/>
    <w:rsid w:val="005F3851"/>
    <w:rsid w:val="005F5272"/>
    <w:rsid w:val="005F6372"/>
    <w:rsid w:val="0060462A"/>
    <w:rsid w:val="0060469E"/>
    <w:rsid w:val="00612B79"/>
    <w:rsid w:val="0061694D"/>
    <w:rsid w:val="0062183B"/>
    <w:rsid w:val="0062327E"/>
    <w:rsid w:val="006249C1"/>
    <w:rsid w:val="0063006B"/>
    <w:rsid w:val="006434B7"/>
    <w:rsid w:val="0064771F"/>
    <w:rsid w:val="0065085F"/>
    <w:rsid w:val="006559A3"/>
    <w:rsid w:val="006576DF"/>
    <w:rsid w:val="00670D8E"/>
    <w:rsid w:val="0067264C"/>
    <w:rsid w:val="00677619"/>
    <w:rsid w:val="00682147"/>
    <w:rsid w:val="00684843"/>
    <w:rsid w:val="0068524C"/>
    <w:rsid w:val="00686088"/>
    <w:rsid w:val="00694CC5"/>
    <w:rsid w:val="0069695C"/>
    <w:rsid w:val="006C085C"/>
    <w:rsid w:val="006D5FEA"/>
    <w:rsid w:val="006D6517"/>
    <w:rsid w:val="006E118B"/>
    <w:rsid w:val="006E34CC"/>
    <w:rsid w:val="006E3E42"/>
    <w:rsid w:val="006E5A76"/>
    <w:rsid w:val="006F3631"/>
    <w:rsid w:val="006F3DE9"/>
    <w:rsid w:val="00707480"/>
    <w:rsid w:val="00716733"/>
    <w:rsid w:val="00716FDD"/>
    <w:rsid w:val="007213DD"/>
    <w:rsid w:val="00725225"/>
    <w:rsid w:val="00733C00"/>
    <w:rsid w:val="00735BF0"/>
    <w:rsid w:val="00750644"/>
    <w:rsid w:val="0076219B"/>
    <w:rsid w:val="00762981"/>
    <w:rsid w:val="007656E9"/>
    <w:rsid w:val="00777E97"/>
    <w:rsid w:val="00791381"/>
    <w:rsid w:val="007A1C07"/>
    <w:rsid w:val="007A526A"/>
    <w:rsid w:val="007B148F"/>
    <w:rsid w:val="007B2ABB"/>
    <w:rsid w:val="007B57F0"/>
    <w:rsid w:val="007B648A"/>
    <w:rsid w:val="007C301C"/>
    <w:rsid w:val="007D7F4E"/>
    <w:rsid w:val="007E0B51"/>
    <w:rsid w:val="007E579B"/>
    <w:rsid w:val="00806046"/>
    <w:rsid w:val="008067C6"/>
    <w:rsid w:val="00820798"/>
    <w:rsid w:val="008223E1"/>
    <w:rsid w:val="008262CF"/>
    <w:rsid w:val="0082755E"/>
    <w:rsid w:val="008313E2"/>
    <w:rsid w:val="00831C71"/>
    <w:rsid w:val="008321FF"/>
    <w:rsid w:val="00835652"/>
    <w:rsid w:val="00835FF5"/>
    <w:rsid w:val="00836B06"/>
    <w:rsid w:val="00845A2C"/>
    <w:rsid w:val="00845C1D"/>
    <w:rsid w:val="00847C5D"/>
    <w:rsid w:val="00850C92"/>
    <w:rsid w:val="00851048"/>
    <w:rsid w:val="0085147B"/>
    <w:rsid w:val="00862428"/>
    <w:rsid w:val="00882D41"/>
    <w:rsid w:val="00887047"/>
    <w:rsid w:val="00887FFB"/>
    <w:rsid w:val="00890382"/>
    <w:rsid w:val="0089244F"/>
    <w:rsid w:val="008A178F"/>
    <w:rsid w:val="008A4D2D"/>
    <w:rsid w:val="008D74F8"/>
    <w:rsid w:val="008E1F74"/>
    <w:rsid w:val="008E23FA"/>
    <w:rsid w:val="008E7D4B"/>
    <w:rsid w:val="008F4E21"/>
    <w:rsid w:val="008F6779"/>
    <w:rsid w:val="008F7077"/>
    <w:rsid w:val="00904A30"/>
    <w:rsid w:val="00905926"/>
    <w:rsid w:val="00912E53"/>
    <w:rsid w:val="00934AAE"/>
    <w:rsid w:val="00937BD0"/>
    <w:rsid w:val="009444CC"/>
    <w:rsid w:val="00954CAD"/>
    <w:rsid w:val="009607CE"/>
    <w:rsid w:val="00966173"/>
    <w:rsid w:val="0097102C"/>
    <w:rsid w:val="0097572B"/>
    <w:rsid w:val="00985799"/>
    <w:rsid w:val="009901FE"/>
    <w:rsid w:val="009A446B"/>
    <w:rsid w:val="009C0530"/>
    <w:rsid w:val="009C3111"/>
    <w:rsid w:val="009C3C55"/>
    <w:rsid w:val="009D1953"/>
    <w:rsid w:val="009D31DC"/>
    <w:rsid w:val="009E0FE9"/>
    <w:rsid w:val="009E2A84"/>
    <w:rsid w:val="009E53E7"/>
    <w:rsid w:val="00A044BB"/>
    <w:rsid w:val="00A10DFA"/>
    <w:rsid w:val="00A119C1"/>
    <w:rsid w:val="00A140B2"/>
    <w:rsid w:val="00A23E2C"/>
    <w:rsid w:val="00A252DD"/>
    <w:rsid w:val="00A2628F"/>
    <w:rsid w:val="00A32310"/>
    <w:rsid w:val="00A408FE"/>
    <w:rsid w:val="00A54CEB"/>
    <w:rsid w:val="00A565AA"/>
    <w:rsid w:val="00A56E3F"/>
    <w:rsid w:val="00A869A6"/>
    <w:rsid w:val="00AA2DCB"/>
    <w:rsid w:val="00AA7A66"/>
    <w:rsid w:val="00AB58B1"/>
    <w:rsid w:val="00AC6FBC"/>
    <w:rsid w:val="00AD0C7C"/>
    <w:rsid w:val="00AD31FB"/>
    <w:rsid w:val="00AE3C35"/>
    <w:rsid w:val="00AE66C0"/>
    <w:rsid w:val="00AF5D8D"/>
    <w:rsid w:val="00B02A43"/>
    <w:rsid w:val="00B037FA"/>
    <w:rsid w:val="00B03910"/>
    <w:rsid w:val="00B14228"/>
    <w:rsid w:val="00B148A8"/>
    <w:rsid w:val="00B24E15"/>
    <w:rsid w:val="00B35E8C"/>
    <w:rsid w:val="00B37199"/>
    <w:rsid w:val="00B42B2E"/>
    <w:rsid w:val="00B43628"/>
    <w:rsid w:val="00B53792"/>
    <w:rsid w:val="00B543CC"/>
    <w:rsid w:val="00B56C3C"/>
    <w:rsid w:val="00B76184"/>
    <w:rsid w:val="00B7658D"/>
    <w:rsid w:val="00B812D8"/>
    <w:rsid w:val="00B831AC"/>
    <w:rsid w:val="00B85F87"/>
    <w:rsid w:val="00B86B15"/>
    <w:rsid w:val="00B90680"/>
    <w:rsid w:val="00B97934"/>
    <w:rsid w:val="00BA1342"/>
    <w:rsid w:val="00BA351F"/>
    <w:rsid w:val="00BB5BD3"/>
    <w:rsid w:val="00BB6020"/>
    <w:rsid w:val="00BD3D7F"/>
    <w:rsid w:val="00BE6E85"/>
    <w:rsid w:val="00BE7388"/>
    <w:rsid w:val="00C005FA"/>
    <w:rsid w:val="00C03E66"/>
    <w:rsid w:val="00C079F2"/>
    <w:rsid w:val="00C17305"/>
    <w:rsid w:val="00C235C9"/>
    <w:rsid w:val="00C2370F"/>
    <w:rsid w:val="00C2583E"/>
    <w:rsid w:val="00C267CB"/>
    <w:rsid w:val="00C27692"/>
    <w:rsid w:val="00C3605C"/>
    <w:rsid w:val="00C37AC6"/>
    <w:rsid w:val="00C50867"/>
    <w:rsid w:val="00C56F35"/>
    <w:rsid w:val="00C57E87"/>
    <w:rsid w:val="00C81DFA"/>
    <w:rsid w:val="00C83467"/>
    <w:rsid w:val="00C855C0"/>
    <w:rsid w:val="00C863F6"/>
    <w:rsid w:val="00C86B26"/>
    <w:rsid w:val="00CA433C"/>
    <w:rsid w:val="00CB4E7F"/>
    <w:rsid w:val="00CB744E"/>
    <w:rsid w:val="00CB7A5C"/>
    <w:rsid w:val="00CC06C0"/>
    <w:rsid w:val="00CC0E37"/>
    <w:rsid w:val="00CC7A80"/>
    <w:rsid w:val="00CD0AE2"/>
    <w:rsid w:val="00CD7B6E"/>
    <w:rsid w:val="00CE33DA"/>
    <w:rsid w:val="00CF0AFF"/>
    <w:rsid w:val="00CF23F6"/>
    <w:rsid w:val="00CF666E"/>
    <w:rsid w:val="00D0478F"/>
    <w:rsid w:val="00D134A3"/>
    <w:rsid w:val="00D13CFB"/>
    <w:rsid w:val="00D22124"/>
    <w:rsid w:val="00D37C28"/>
    <w:rsid w:val="00D42067"/>
    <w:rsid w:val="00D430BC"/>
    <w:rsid w:val="00D45971"/>
    <w:rsid w:val="00D45DC2"/>
    <w:rsid w:val="00D466C0"/>
    <w:rsid w:val="00D51D0A"/>
    <w:rsid w:val="00D5287E"/>
    <w:rsid w:val="00D55C42"/>
    <w:rsid w:val="00D566FE"/>
    <w:rsid w:val="00D6396D"/>
    <w:rsid w:val="00D7571D"/>
    <w:rsid w:val="00D7741F"/>
    <w:rsid w:val="00D807BF"/>
    <w:rsid w:val="00D92BB7"/>
    <w:rsid w:val="00DA24C1"/>
    <w:rsid w:val="00DB3F36"/>
    <w:rsid w:val="00DB4E70"/>
    <w:rsid w:val="00DC1A0F"/>
    <w:rsid w:val="00DC66E1"/>
    <w:rsid w:val="00DC6981"/>
    <w:rsid w:val="00DD027D"/>
    <w:rsid w:val="00DD3EA2"/>
    <w:rsid w:val="00DE1331"/>
    <w:rsid w:val="00DE6F9D"/>
    <w:rsid w:val="00DF2AE4"/>
    <w:rsid w:val="00DF5CE5"/>
    <w:rsid w:val="00E057B8"/>
    <w:rsid w:val="00E118F2"/>
    <w:rsid w:val="00E256AE"/>
    <w:rsid w:val="00E34377"/>
    <w:rsid w:val="00E44E7B"/>
    <w:rsid w:val="00E45718"/>
    <w:rsid w:val="00E47E0C"/>
    <w:rsid w:val="00E63F00"/>
    <w:rsid w:val="00E71534"/>
    <w:rsid w:val="00E72ED5"/>
    <w:rsid w:val="00E764AB"/>
    <w:rsid w:val="00E87D7A"/>
    <w:rsid w:val="00E920A7"/>
    <w:rsid w:val="00E92EF3"/>
    <w:rsid w:val="00EA01C2"/>
    <w:rsid w:val="00EA0898"/>
    <w:rsid w:val="00EA0D1E"/>
    <w:rsid w:val="00EE39DB"/>
    <w:rsid w:val="00EF1AAE"/>
    <w:rsid w:val="00EF482F"/>
    <w:rsid w:val="00F073D6"/>
    <w:rsid w:val="00F13A23"/>
    <w:rsid w:val="00F203EA"/>
    <w:rsid w:val="00F33BB8"/>
    <w:rsid w:val="00F55A95"/>
    <w:rsid w:val="00F55D88"/>
    <w:rsid w:val="00F61F1B"/>
    <w:rsid w:val="00F729FF"/>
    <w:rsid w:val="00F804D3"/>
    <w:rsid w:val="00F87A3B"/>
    <w:rsid w:val="00F90155"/>
    <w:rsid w:val="00F90490"/>
    <w:rsid w:val="00F90D60"/>
    <w:rsid w:val="00F95841"/>
    <w:rsid w:val="00F95FCA"/>
    <w:rsid w:val="00FA4EDD"/>
    <w:rsid w:val="00FA55BC"/>
    <w:rsid w:val="00FB06BF"/>
    <w:rsid w:val="00FC1150"/>
    <w:rsid w:val="00FC3BAC"/>
    <w:rsid w:val="00FC3FD6"/>
    <w:rsid w:val="00FD4737"/>
    <w:rsid w:val="00FD7E49"/>
    <w:rsid w:val="00FE1DBF"/>
    <w:rsid w:val="00FE26D2"/>
    <w:rsid w:val="00FE63DA"/>
    <w:rsid w:val="00FF5210"/>
    <w:rsid w:val="00FF6A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b/>
      <w:i/>
      <w:sz w:val="30"/>
      <w:szCs w:val="28"/>
    </w:rPr>
  </w:style>
  <w:style w:type="paragraph" w:styleId="2">
    <w:name w:val="heading 2"/>
    <w:basedOn w:val="a"/>
    <w:next w:val="a"/>
    <w:qFormat/>
    <w:pPr>
      <w:keepNext/>
      <w:jc w:val="center"/>
      <w:outlineLvl w:val="1"/>
    </w:pPr>
    <w:rPr>
      <w:b/>
      <w:sz w:val="28"/>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character" w:styleId="a4">
    <w:name w:val="page number"/>
    <w:basedOn w:val="a0"/>
  </w:style>
  <w:style w:type="paragraph" w:styleId="a5">
    <w:name w:val="Body Text Indent"/>
    <w:basedOn w:val="a"/>
    <w:pPr>
      <w:ind w:firstLine="720"/>
      <w:jc w:val="both"/>
    </w:pPr>
    <w:rPr>
      <w:sz w:val="28"/>
      <w:szCs w:val="28"/>
    </w:rPr>
  </w:style>
  <w:style w:type="paragraph" w:styleId="a6">
    <w:name w:val="footer"/>
    <w:basedOn w:val="a"/>
    <w:pPr>
      <w:tabs>
        <w:tab w:val="center" w:pos="4677"/>
        <w:tab w:val="right" w:pos="9355"/>
      </w:tabs>
    </w:pPr>
  </w:style>
  <w:style w:type="paragraph" w:styleId="a7">
    <w:name w:val="Body Text"/>
    <w:basedOn w:val="a"/>
    <w:pPr>
      <w:jc w:val="both"/>
    </w:pPr>
    <w:rPr>
      <w:b/>
      <w:sz w:val="30"/>
      <w:szCs w:val="28"/>
    </w:rPr>
  </w:style>
  <w:style w:type="table" w:styleId="a8">
    <w:name w:val="Table Grid"/>
    <w:basedOn w:val="a1"/>
    <w:rsid w:val="00D430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qFormat/>
    <w:rsid w:val="00F90155"/>
    <w:rPr>
      <w:sz w:val="24"/>
      <w:szCs w:val="24"/>
    </w:rPr>
  </w:style>
  <w:style w:type="paragraph" w:styleId="aa">
    <w:name w:val="List Paragraph"/>
    <w:basedOn w:val="a"/>
    <w:qFormat/>
    <w:rsid w:val="00AF5D8D"/>
    <w:pPr>
      <w:ind w:left="720"/>
      <w:contextualSpacing/>
    </w:pPr>
  </w:style>
  <w:style w:type="paragraph" w:styleId="ab">
    <w:name w:val="Balloon Text"/>
    <w:basedOn w:val="a"/>
    <w:link w:val="ac"/>
    <w:rsid w:val="003C3F6E"/>
    <w:rPr>
      <w:rFonts w:ascii="Tahoma" w:hAnsi="Tahoma"/>
      <w:sz w:val="16"/>
      <w:szCs w:val="16"/>
      <w:lang w:val="x-none" w:eastAsia="x-none"/>
    </w:rPr>
  </w:style>
  <w:style w:type="character" w:customStyle="1" w:styleId="ac">
    <w:name w:val="Текст выноски Знак"/>
    <w:link w:val="ab"/>
    <w:rsid w:val="003C3F6E"/>
    <w:rPr>
      <w:rFonts w:ascii="Tahoma" w:hAnsi="Tahoma" w:cs="Tahoma"/>
      <w:sz w:val="16"/>
      <w:szCs w:val="16"/>
    </w:rPr>
  </w:style>
  <w:style w:type="character" w:styleId="ad">
    <w:name w:val="annotation reference"/>
    <w:rsid w:val="00C83467"/>
    <w:rPr>
      <w:sz w:val="16"/>
      <w:szCs w:val="16"/>
    </w:rPr>
  </w:style>
  <w:style w:type="paragraph" w:styleId="ae">
    <w:name w:val="annotation text"/>
    <w:basedOn w:val="a"/>
    <w:link w:val="af"/>
    <w:rsid w:val="00C83467"/>
    <w:rPr>
      <w:sz w:val="20"/>
      <w:szCs w:val="20"/>
    </w:rPr>
  </w:style>
  <w:style w:type="character" w:customStyle="1" w:styleId="af">
    <w:name w:val="Текст примечания Знак"/>
    <w:basedOn w:val="a0"/>
    <w:link w:val="ae"/>
    <w:rsid w:val="00C83467"/>
  </w:style>
  <w:style w:type="paragraph" w:styleId="af0">
    <w:name w:val="annotation subject"/>
    <w:basedOn w:val="ae"/>
    <w:next w:val="ae"/>
    <w:link w:val="af1"/>
    <w:rsid w:val="00C83467"/>
    <w:rPr>
      <w:b/>
      <w:bCs/>
      <w:lang w:val="x-none" w:eastAsia="x-none"/>
    </w:rPr>
  </w:style>
  <w:style w:type="character" w:customStyle="1" w:styleId="af1">
    <w:name w:val="Тема примечания Знак"/>
    <w:link w:val="af0"/>
    <w:rsid w:val="00C834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270043">
      <w:bodyDiv w:val="1"/>
      <w:marLeft w:val="0"/>
      <w:marRight w:val="0"/>
      <w:marTop w:val="0"/>
      <w:marBottom w:val="0"/>
      <w:divBdr>
        <w:top w:val="none" w:sz="0" w:space="0" w:color="auto"/>
        <w:left w:val="none" w:sz="0" w:space="0" w:color="auto"/>
        <w:bottom w:val="none" w:sz="0" w:space="0" w:color="auto"/>
        <w:right w:val="none" w:sz="0" w:space="0" w:color="auto"/>
      </w:divBdr>
    </w:div>
    <w:div w:id="382172584">
      <w:bodyDiv w:val="1"/>
      <w:marLeft w:val="0"/>
      <w:marRight w:val="0"/>
      <w:marTop w:val="0"/>
      <w:marBottom w:val="0"/>
      <w:divBdr>
        <w:top w:val="none" w:sz="0" w:space="0" w:color="auto"/>
        <w:left w:val="none" w:sz="0" w:space="0" w:color="auto"/>
        <w:bottom w:val="none" w:sz="0" w:space="0" w:color="auto"/>
        <w:right w:val="none" w:sz="0" w:space="0" w:color="auto"/>
      </w:divBdr>
    </w:div>
    <w:div w:id="1097362906">
      <w:bodyDiv w:val="1"/>
      <w:marLeft w:val="0"/>
      <w:marRight w:val="0"/>
      <w:marTop w:val="0"/>
      <w:marBottom w:val="0"/>
      <w:divBdr>
        <w:top w:val="none" w:sz="0" w:space="0" w:color="auto"/>
        <w:left w:val="none" w:sz="0" w:space="0" w:color="auto"/>
        <w:bottom w:val="none" w:sz="0" w:space="0" w:color="auto"/>
        <w:right w:val="none" w:sz="0" w:space="0" w:color="auto"/>
      </w:divBdr>
    </w:div>
    <w:div w:id="1335106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11</Pages>
  <Words>6717</Words>
  <Characters>38291</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К О Н Т Р А К Т    №______</vt:lpstr>
    </vt:vector>
  </TitlesOfParts>
  <Company>UnPublished</Company>
  <LinksUpToDate>false</LinksUpToDate>
  <CharactersWithSpaces>44919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 О Н Т Р А К Т    №______</dc:title>
  <dc:creator>UnKnown</dc:creator>
  <cp:lastModifiedBy>Портас-Аверин Константин Владимирович</cp:lastModifiedBy>
  <cp:revision>3</cp:revision>
  <cp:lastPrinted>2025-09-17T05:32:00Z</cp:lastPrinted>
  <dcterms:created xsi:type="dcterms:W3CDTF">2025-10-09T09:44:00Z</dcterms:created>
  <dcterms:modified xsi:type="dcterms:W3CDTF">2025-10-09T10:25:00Z</dcterms:modified>
</cp:coreProperties>
</file>